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460D4" w14:textId="7A0BFD1E" w:rsidR="00695DEA" w:rsidRPr="0060401D" w:rsidRDefault="0060401D" w:rsidP="0060401D">
      <w:pPr>
        <w:pStyle w:val="ACNormln"/>
        <w:spacing w:before="0"/>
        <w:outlineLvl w:val="0"/>
        <w:rPr>
          <w:rFonts w:ascii="Calibri" w:hAnsi="Calibri" w:cs="Calibri"/>
          <w:b/>
          <w:sz w:val="28"/>
          <w:szCs w:val="28"/>
        </w:rPr>
      </w:pPr>
      <w:r w:rsidRPr="0060401D">
        <w:rPr>
          <w:rFonts w:ascii="Calibri" w:hAnsi="Calibri" w:cs="Calibri"/>
          <w:b/>
          <w:sz w:val="28"/>
          <w:szCs w:val="28"/>
        </w:rPr>
        <w:t>Příloha č. 4 zadávací dokumentace – závazný návrh smlouvy</w:t>
      </w:r>
    </w:p>
    <w:p w14:paraId="4774001E" w14:textId="77777777" w:rsidR="0060401D" w:rsidRDefault="0060401D" w:rsidP="0060401D">
      <w:pPr>
        <w:pStyle w:val="ACNormln"/>
        <w:spacing w:before="0"/>
        <w:outlineLvl w:val="0"/>
        <w:rPr>
          <w:rFonts w:ascii="Arial" w:hAnsi="Arial" w:cs="Arial"/>
          <w:b/>
          <w:sz w:val="32"/>
          <w:szCs w:val="32"/>
        </w:rPr>
      </w:pPr>
    </w:p>
    <w:p w14:paraId="5BAA1B87" w14:textId="4C8F044A"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p>
    <w:p w14:paraId="5DE66F50" w14:textId="3C70A165" w:rsidR="00FA3EE2" w:rsidRPr="009B25BF" w:rsidRDefault="00EE3C7F" w:rsidP="007F4EBD">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r w:rsidR="00FA3EE2"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A16927">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A16927">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A16927">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A16927">
      <w:pPr>
        <w:tabs>
          <w:tab w:val="left" w:pos="2268"/>
        </w:tabs>
        <w:autoSpaceDN w:val="0"/>
        <w:spacing w:after="0" w:line="276" w:lineRule="auto"/>
      </w:pPr>
      <w:r w:rsidRPr="009B25BF">
        <w:t xml:space="preserve">DIČ: </w:t>
      </w:r>
      <w:r w:rsidRPr="009B25BF">
        <w:tab/>
        <w:t>CZ27520536</w:t>
      </w:r>
    </w:p>
    <w:p w14:paraId="39C8AAE8" w14:textId="3A8D8349" w:rsidR="005C1633" w:rsidRPr="009B25BF" w:rsidRDefault="005C1633" w:rsidP="00A16927">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0DF45607" w14:textId="6773A5F6" w:rsidR="003660CE" w:rsidRPr="009B07A9" w:rsidRDefault="003660CE" w:rsidP="00A16927">
      <w:pPr>
        <w:tabs>
          <w:tab w:val="left" w:pos="2268"/>
        </w:tabs>
        <w:autoSpaceDN w:val="0"/>
        <w:spacing w:after="0" w:line="276" w:lineRule="auto"/>
      </w:pPr>
      <w:r w:rsidRPr="009B07A9">
        <w:t xml:space="preserve">  </w:t>
      </w:r>
      <w:r w:rsidRPr="009B07A9">
        <w:tab/>
      </w:r>
      <w:r w:rsidR="00A62EB7">
        <w:t xml:space="preserve">Ing. Petrem Vrbou, místopředsedou </w:t>
      </w:r>
      <w:r w:rsidRPr="009B07A9">
        <w:t>představenstva</w:t>
      </w:r>
    </w:p>
    <w:p w14:paraId="640A17A7" w14:textId="77777777" w:rsidR="005C1633" w:rsidRPr="009B25BF" w:rsidRDefault="00401355" w:rsidP="00A16927">
      <w:pPr>
        <w:tabs>
          <w:tab w:val="left" w:pos="2268"/>
        </w:tabs>
        <w:autoSpaceDN w:val="0"/>
        <w:spacing w:after="0" w:line="276" w:lineRule="auto"/>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A16927">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A16927">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A16927">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A16927">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4835B613" w:rsidR="005C1633" w:rsidRPr="009B25BF" w:rsidRDefault="00A16927" w:rsidP="005C1633">
      <w:pPr>
        <w:tabs>
          <w:tab w:val="left" w:pos="2268"/>
          <w:tab w:val="left" w:pos="2835"/>
          <w:tab w:val="left" w:pos="3828"/>
        </w:tabs>
        <w:autoSpaceDN w:val="0"/>
        <w:spacing w:after="0"/>
        <w:rPr>
          <w:b/>
        </w:rPr>
      </w:pPr>
      <w:bookmarkStart w:id="1" w:name="_Hlk32303233"/>
      <w:r w:rsidRPr="00A16927">
        <w:rPr>
          <w:b/>
        </w:rPr>
        <w:t xml:space="preserve">…………………………………………………………………. </w:t>
      </w:r>
      <w:r w:rsidRPr="007F4EBD">
        <w:rPr>
          <w:b/>
          <w:highlight w:val="yellow"/>
        </w:rPr>
        <w:t>Název</w:t>
      </w:r>
      <w:r w:rsidR="005C1633" w:rsidRPr="007F4EBD">
        <w:rPr>
          <w:b/>
          <w:highlight w:val="yellow"/>
        </w:rPr>
        <w:t xml:space="preserve"> </w:t>
      </w:r>
      <w:r w:rsidR="0060401D" w:rsidRPr="007F4EBD">
        <w:rPr>
          <w:b/>
          <w:highlight w:val="yellow"/>
        </w:rPr>
        <w:t>poskytovatele</w:t>
      </w:r>
    </w:p>
    <w:p w14:paraId="78AEDA70" w14:textId="6AA51C13"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A16927" w:rsidRPr="00A16927">
        <w:t>…………………………….</w:t>
      </w:r>
      <w:r w:rsidR="00A16927">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4BA32FF4"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A16927" w:rsidRPr="00A16927">
        <w:t>…………………………….</w:t>
      </w:r>
      <w:r w:rsidR="00A16927">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0353A0E8"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A16927" w:rsidRPr="00A16927">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50119A3"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A16927" w:rsidRPr="00A16927">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p>
    <w:p w14:paraId="44AF6979" w14:textId="702748A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A16927" w:rsidRPr="00A16927">
        <w:t>…………………………….</w:t>
      </w:r>
      <w:r w:rsidR="00A16927">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12259C3B"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A16927" w:rsidRPr="00A16927">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025EF170"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00A16927" w:rsidRPr="00A16927">
        <w:t>………………. soudem</w:t>
      </w:r>
      <w:r w:rsidRPr="00A16927">
        <w:rPr>
          <w:rFonts w:cs="Arial"/>
        </w:rPr>
        <w:t xml:space="preserve"> </w:t>
      </w:r>
      <w:r w:rsidRPr="009B25BF">
        <w:rPr>
          <w:rFonts w:cs="Arial"/>
        </w:rPr>
        <w:t>v </w:t>
      </w:r>
      <w:r w:rsidR="00A16927" w:rsidRPr="00A16927">
        <w:t>………….</w:t>
      </w:r>
      <w:r w:rsidR="004A4DDF" w:rsidRPr="009B25BF">
        <w:rPr>
          <w:rFonts w:cs="Arial"/>
          <w:color w:val="AEAAAA" w:themeColor="background2" w:themeShade="BF"/>
        </w:rPr>
        <w:t xml:space="preserve"> </w:t>
      </w:r>
      <w:r w:rsidRPr="009B25BF">
        <w:rPr>
          <w:rFonts w:cs="Arial"/>
        </w:rPr>
        <w:t xml:space="preserve">oddíl </w:t>
      </w:r>
      <w:r w:rsidR="00A16927" w:rsidRPr="00A16927">
        <w:t>……,</w:t>
      </w:r>
      <w:r w:rsidR="00A16927">
        <w:rPr>
          <w:color w:val="AEAAAA" w:themeColor="background2" w:themeShade="BF"/>
        </w:rPr>
        <w:t xml:space="preserve"> </w:t>
      </w:r>
      <w:r w:rsidRPr="009B25BF">
        <w:rPr>
          <w:rFonts w:cs="Arial"/>
        </w:rPr>
        <w:t>vložka</w:t>
      </w:r>
      <w:proofErr w:type="gramStart"/>
      <w:r w:rsidR="00A16927">
        <w:rPr>
          <w:rFonts w:cs="Arial"/>
        </w:rPr>
        <w:t xml:space="preserve"> ….</w:t>
      </w:r>
      <w:proofErr w:type="gramEnd"/>
      <w:r w:rsidR="00A16927">
        <w:rPr>
          <w:rFonts w:cs="Arial"/>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1"/>
    <w:p w14:paraId="14F30957" w14:textId="77777777" w:rsidR="00401355" w:rsidRPr="009B25BF" w:rsidRDefault="00401355" w:rsidP="005C1633">
      <w:pPr>
        <w:pStyle w:val="pocrad"/>
        <w:rPr>
          <w:rFonts w:cs="Arial"/>
        </w:rPr>
      </w:pPr>
    </w:p>
    <w:p w14:paraId="5CCC32DA" w14:textId="0F60F888" w:rsidR="00401355" w:rsidRPr="00A16927" w:rsidRDefault="005C1633" w:rsidP="00A16927">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C7B9AD" w14:textId="6FECFDD7" w:rsidR="005C1633" w:rsidRDefault="005C1633" w:rsidP="00A16927">
      <w:pPr>
        <w:spacing w:after="0"/>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695DEA">
      <w:pPr>
        <w:spacing w:after="0"/>
        <w:rPr>
          <w:rFonts w:cs="Arial"/>
        </w:rPr>
      </w:pPr>
    </w:p>
    <w:p w14:paraId="20D9386D" w14:textId="1BB0FFB1" w:rsidR="00050FB7" w:rsidRDefault="00A16927" w:rsidP="000206CE">
      <w:pPr>
        <w:jc w:val="both"/>
        <w:rPr>
          <w:rFonts w:cs="Arial"/>
        </w:rPr>
      </w:pPr>
      <w:r w:rsidRPr="000C56DB">
        <w:t xml:space="preserve">Podkladem pro uzavření této Smlouvy je nabídka vítězného dodavatele předložená v rámci zadávacího řízení zadávaného </w:t>
      </w:r>
      <w:r>
        <w:t>v otevřeném nadlimitním ř</w:t>
      </w:r>
      <w:r w:rsidRPr="000C56DB">
        <w:t xml:space="preserve">ízení s názvem </w:t>
      </w:r>
      <w:r w:rsidRPr="008E7800">
        <w:rPr>
          <w:b/>
          <w:bCs/>
        </w:rPr>
        <w:t>Rozvoj personálního software</w:t>
      </w:r>
      <w:r w:rsidRPr="000C56DB">
        <w:t xml:space="preserve"> (dále jen „veřejná zakázka“) realizovaného v souladu se zákonem č. 134/2016 Sb., o zadávání veřejných zakázek, ve znění pozdějších předpisů</w:t>
      </w:r>
      <w:r>
        <w:t xml:space="preserve"> </w:t>
      </w:r>
      <w:r w:rsidRPr="00A36CE8">
        <w:t xml:space="preserve">(dále jen „zákon“ nebo „ZZVZ“).  Evidenční číslo zakázky ve věstníku veřejných zakázek ………………. </w:t>
      </w:r>
      <w:r w:rsidRPr="00996574">
        <w:rPr>
          <w:i/>
          <w:iCs/>
        </w:rPr>
        <w:t>(bude doplněno před podpisem smlouvy)</w:t>
      </w:r>
      <w:r w:rsidRPr="00A36CE8">
        <w:t>.</w:t>
      </w: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2"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w:t>
      </w:r>
      <w:r>
        <w:lastRenderedPageBreak/>
        <w:t xml:space="preserve">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bookmarkEnd w:id="2"/>
    <w:p w14:paraId="11C1C978" w14:textId="78AF7125" w:rsidR="0008772A" w:rsidRDefault="000206CE" w:rsidP="0008772A">
      <w:pPr>
        <w:numPr>
          <w:ilvl w:val="0"/>
          <w:numId w:val="8"/>
        </w:numPr>
        <w:spacing w:after="60" w:line="240" w:lineRule="auto"/>
        <w:jc w:val="both"/>
      </w:pPr>
      <w:r w:rsidRPr="000206CE">
        <w:rPr>
          <w:lang w:eastAsia="en-US"/>
        </w:rPr>
        <w:t>Objednatel prohlašuje, že na základě rozhodnutí Národního úřadu pro kybernetickou a informační bezpečnost ze dne 5. 2. 2026 je dle zákona č. 264/2025 Sb., o kybernetické bezpečnosti, ve znění pozdějších předpisů, provozovatelem regulované služby: Poskytování zdravotních služeb.</w:t>
      </w:r>
      <w:r w:rsidR="0008772A" w:rsidRPr="00131955">
        <w:rPr>
          <w:lang w:eastAsia="en-US"/>
        </w:rPr>
        <w:t xml:space="preserve"> </w:t>
      </w:r>
    </w:p>
    <w:p w14:paraId="6019A8E2" w14:textId="2DFF04BA" w:rsidR="00141482" w:rsidRDefault="00695DEA" w:rsidP="00050FB7">
      <w:pPr>
        <w:numPr>
          <w:ilvl w:val="0"/>
          <w:numId w:val="8"/>
        </w:numPr>
        <w:spacing w:after="60" w:line="240" w:lineRule="auto"/>
        <w:jc w:val="both"/>
      </w:pPr>
      <w:r>
        <w:t>Poskytovatel</w:t>
      </w:r>
      <w:r w:rsidRPr="007F46D4">
        <w:t xml:space="preserve"> </w:t>
      </w:r>
      <w:r w:rsidR="0008772A" w:rsidRPr="00131955">
        <w:rPr>
          <w:lang w:eastAsia="en-US"/>
        </w:rPr>
        <w:t xml:space="preserve">bere na vědomí, že vstoupí do smluvního právního vztahu jako </w:t>
      </w:r>
      <w:r w:rsidR="0008772A" w:rsidRPr="00920D5C">
        <w:rPr>
          <w:lang w:eastAsia="en-US"/>
        </w:rPr>
        <w:t>„</w:t>
      </w:r>
      <w:r w:rsidR="0008772A" w:rsidRPr="00131955">
        <w:rPr>
          <w:lang w:eastAsia="en-US"/>
        </w:rPr>
        <w:t xml:space="preserve">významný </w:t>
      </w:r>
      <w:r w:rsidR="0008772A" w:rsidRPr="00920D5C">
        <w:rPr>
          <w:lang w:eastAsia="en-US"/>
        </w:rPr>
        <w:t>dodavatel“</w:t>
      </w:r>
      <w:r w:rsidR="0008772A" w:rsidRPr="00131955">
        <w:rPr>
          <w:lang w:eastAsia="en-US"/>
        </w:rPr>
        <w:t xml:space="preserve"> z hlediska bezpečnosti informačního a komunikačního systému. Způsoby a úrovně realizace bezpečnostních opatření pro </w:t>
      </w:r>
      <w:r>
        <w:rPr>
          <w:lang w:eastAsia="en-US"/>
        </w:rPr>
        <w:t>Poskytovatele</w:t>
      </w:r>
      <w:r w:rsidRPr="00131955">
        <w:rPr>
          <w:lang w:eastAsia="en-US"/>
        </w:rPr>
        <w:t xml:space="preserve"> </w:t>
      </w:r>
      <w:r w:rsidR="0008772A" w:rsidRPr="00131955">
        <w:rPr>
          <w:lang w:eastAsia="en-US"/>
        </w:rPr>
        <w:t xml:space="preserve">stanoví příloha č. </w:t>
      </w:r>
      <w:r w:rsidR="00046A3A">
        <w:rPr>
          <w:lang w:eastAsia="en-US"/>
        </w:rPr>
        <w:t>6</w:t>
      </w:r>
      <w:r w:rsidR="00046A3A" w:rsidRPr="007F46D4">
        <w:t xml:space="preserve"> </w:t>
      </w:r>
      <w:r w:rsidR="0008772A" w:rsidRPr="007F46D4">
        <w:t xml:space="preserve">této smlouvy </w:t>
      </w:r>
      <w:r w:rsidR="0008772A" w:rsidRPr="00131955">
        <w:rPr>
          <w:lang w:eastAsia="en-US"/>
        </w:rPr>
        <w:t xml:space="preserve">a určuje vzájemný vztah odpovědnosti za zavedení a kontrolu bezpečnostních opatření mezi </w:t>
      </w:r>
      <w:r w:rsidR="0008772A">
        <w:rPr>
          <w:lang w:eastAsia="en-US"/>
        </w:rPr>
        <w:t>O</w:t>
      </w:r>
      <w:r w:rsidR="0008772A" w:rsidRPr="00131955">
        <w:rPr>
          <w:lang w:eastAsia="en-US"/>
        </w:rPr>
        <w:t xml:space="preserve">bjednatelem a </w:t>
      </w:r>
      <w:r>
        <w:rPr>
          <w:lang w:eastAsia="en-US"/>
        </w:rPr>
        <w:t>Poskytovatelem</w:t>
      </w:r>
      <w:r w:rsidR="0008772A" w:rsidRPr="00131955">
        <w:rPr>
          <w:lang w:eastAsia="en-US"/>
        </w:rPr>
        <w:t xml:space="preserve">. Požadavky na </w:t>
      </w:r>
      <w:r>
        <w:rPr>
          <w:lang w:eastAsia="en-US"/>
        </w:rPr>
        <w:t>Poskytovatele</w:t>
      </w:r>
      <w:r w:rsidRPr="00131955">
        <w:rPr>
          <w:lang w:eastAsia="en-US"/>
        </w:rPr>
        <w:t xml:space="preserve"> </w:t>
      </w:r>
      <w:r w:rsidR="0008772A" w:rsidRPr="00131955">
        <w:rPr>
          <w:lang w:eastAsia="en-US"/>
        </w:rPr>
        <w:t>jsou v</w:t>
      </w:r>
      <w:r w:rsidR="0008772A" w:rsidRPr="00920D5C">
        <w:rPr>
          <w:lang w:eastAsia="en-US"/>
        </w:rPr>
        <w:t xml:space="preserve"> této</w:t>
      </w:r>
      <w:r w:rsidR="0008772A" w:rsidRPr="00131955">
        <w:rPr>
          <w:lang w:eastAsia="en-US"/>
        </w:rPr>
        <w:t xml:space="preserve"> smlouv</w:t>
      </w:r>
      <w:r w:rsidR="0008772A" w:rsidRPr="00920D5C">
        <w:rPr>
          <w:lang w:eastAsia="en-US"/>
        </w:rPr>
        <w:t>ě</w:t>
      </w:r>
      <w:r w:rsidR="0008772A" w:rsidRPr="00131955">
        <w:rPr>
          <w:lang w:eastAsia="en-US"/>
        </w:rPr>
        <w:t xml:space="preserve"> definovány dle platné právní úpravy, především dle zákona č. </w:t>
      </w:r>
      <w:r w:rsidR="0008772A">
        <w:rPr>
          <w:lang w:eastAsia="en-US"/>
        </w:rPr>
        <w:t>264/2025</w:t>
      </w:r>
      <w:r w:rsidR="0008772A" w:rsidRPr="00131955">
        <w:rPr>
          <w:lang w:eastAsia="en-US"/>
        </w:rPr>
        <w:t xml:space="preserve"> Sb., </w:t>
      </w:r>
      <w:r w:rsidR="0008772A">
        <w:rPr>
          <w:lang w:eastAsia="en-US"/>
        </w:rPr>
        <w:t xml:space="preserve">Zákon </w:t>
      </w:r>
      <w:r w:rsidR="0008772A" w:rsidRPr="00131955">
        <w:rPr>
          <w:lang w:eastAsia="en-US"/>
        </w:rPr>
        <w:t>o kybernetické bezpečnosti</w:t>
      </w:r>
      <w:r w:rsidR="0008772A">
        <w:rPr>
          <w:lang w:eastAsia="en-US"/>
        </w:rPr>
        <w:t>,</w:t>
      </w:r>
      <w:r w:rsidR="0008772A" w:rsidRPr="00131955">
        <w:rPr>
          <w:lang w:eastAsia="en-US"/>
        </w:rPr>
        <w:t xml:space="preserve"> a vyhlášky </w:t>
      </w:r>
      <w:r w:rsidR="0008772A" w:rsidRPr="00292C91">
        <w:rPr>
          <w:lang w:eastAsia="en-US"/>
        </w:rPr>
        <w:t>č. 409/2025 Sb. Vyhláška o bezpečnostních opatřeních poskytovatele regulované služby v režimu vyšších povinností</w:t>
      </w:r>
      <w:r w:rsidR="0008772A" w:rsidRPr="00131955">
        <w:rPr>
          <w:lang w:eastAsia="en-US"/>
        </w:rPr>
        <w:t>.</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1C24D435" w:rsidR="0032400D" w:rsidRDefault="0032400D" w:rsidP="00A66241">
      <w:pPr>
        <w:numPr>
          <w:ilvl w:val="0"/>
          <w:numId w:val="31"/>
        </w:numPr>
        <w:spacing w:after="0" w:line="240" w:lineRule="auto"/>
        <w:jc w:val="both"/>
      </w:pPr>
      <w:r w:rsidRPr="00F2144F">
        <w:t xml:space="preserve">Účelem této </w:t>
      </w:r>
      <w:r w:rsidR="00EA0125" w:rsidRPr="00F2144F">
        <w:t>Smlouv</w:t>
      </w:r>
      <w:r w:rsidRPr="00F2144F">
        <w:t xml:space="preserve">y je </w:t>
      </w:r>
      <w:r w:rsidR="00141482" w:rsidRPr="00F2144F">
        <w:t xml:space="preserve">zajištění </w:t>
      </w:r>
      <w:r w:rsidR="006648CB" w:rsidRPr="00F2144F">
        <w:t xml:space="preserve">řádného provozu </w:t>
      </w:r>
      <w:r w:rsidR="0011414C" w:rsidRPr="00F2144F">
        <w:t xml:space="preserve">a dostupnosti služeb </w:t>
      </w:r>
      <w:r w:rsidR="00141482" w:rsidRPr="00F2144F">
        <w:t>definovaných softwarových prostředků Objednatele</w:t>
      </w:r>
      <w:r w:rsidR="006648CB" w:rsidRPr="00F2144F">
        <w:t xml:space="preserve"> </w:t>
      </w:r>
      <w:r w:rsidR="00141482" w:rsidRPr="00F2144F">
        <w:t xml:space="preserve">(dále jen </w:t>
      </w:r>
      <w:r w:rsidR="00141482" w:rsidRPr="00F2144F">
        <w:rPr>
          <w:b/>
        </w:rPr>
        <w:t>konfigurační polož</w:t>
      </w:r>
      <w:r w:rsidR="00FE3E97" w:rsidRPr="00F2144F">
        <w:rPr>
          <w:b/>
        </w:rPr>
        <w:t>ka</w:t>
      </w:r>
      <w:r w:rsidR="00D96F2A" w:rsidRPr="00F2144F">
        <w:rPr>
          <w:b/>
        </w:rPr>
        <w:t>,</w:t>
      </w:r>
      <w:r w:rsidR="00FE3E97" w:rsidRPr="00F2144F">
        <w:rPr>
          <w:b/>
        </w:rPr>
        <w:t xml:space="preserve"> soubor konfiguračních položek</w:t>
      </w:r>
      <w:r w:rsidR="00141482" w:rsidRPr="00F2144F">
        <w:t>)</w:t>
      </w:r>
      <w:r w:rsidR="00A20782" w:rsidRPr="00F2144F">
        <w:t xml:space="preserve"> u</w:t>
      </w:r>
      <w:r w:rsidRPr="00F2144F">
        <w:t>vedených</w:t>
      </w:r>
      <w:r>
        <w:t xml:space="preserve">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228F832D" w14:textId="4CB5D468" w:rsidR="00915231" w:rsidRPr="004B744A" w:rsidRDefault="007109B7" w:rsidP="00050FB7">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xml:space="preserve">)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Pr="00F2144F" w:rsidRDefault="00795742" w:rsidP="00083591">
      <w:pPr>
        <w:numPr>
          <w:ilvl w:val="0"/>
          <w:numId w:val="11"/>
        </w:numPr>
        <w:spacing w:after="0" w:line="276" w:lineRule="auto"/>
        <w:jc w:val="both"/>
      </w:pPr>
      <w:r w:rsidRPr="00F2144F">
        <w:t xml:space="preserve">Místem plnění Služeb sjednaných dle této </w:t>
      </w:r>
      <w:r w:rsidR="00EA0125" w:rsidRPr="00F2144F">
        <w:t>Smlouv</w:t>
      </w:r>
      <w:r w:rsidRPr="00F2144F">
        <w:t>y jsou</w:t>
      </w:r>
      <w:r w:rsidR="00C5230D" w:rsidRPr="00F2144F">
        <w:t xml:space="preserve"> </w:t>
      </w:r>
      <w:r w:rsidR="004F69C2" w:rsidRPr="00F2144F">
        <w:t>t</w:t>
      </w:r>
      <w:r w:rsidR="005517E4" w:rsidRPr="00F2144F">
        <w:t>a</w:t>
      </w:r>
      <w:r w:rsidR="004F69C2" w:rsidRPr="00F2144F">
        <w:t>to</w:t>
      </w:r>
      <w:r w:rsidRPr="00F2144F">
        <w:t xml:space="preserve"> pracoviště Objednatele</w:t>
      </w:r>
      <w:r w:rsidR="004F69C2" w:rsidRPr="00F2144F">
        <w:t>:</w:t>
      </w:r>
    </w:p>
    <w:p w14:paraId="49421ED2" w14:textId="77777777" w:rsidR="004F69C2" w:rsidRPr="00F2144F" w:rsidRDefault="004F69C2" w:rsidP="00083591">
      <w:pPr>
        <w:pStyle w:val="Odstavecseseznamem"/>
        <w:numPr>
          <w:ilvl w:val="0"/>
          <w:numId w:val="42"/>
        </w:numPr>
        <w:spacing w:before="0" w:after="0"/>
        <w:ind w:left="1068"/>
        <w:contextualSpacing w:val="0"/>
        <w:rPr>
          <w:rFonts w:ascii="Calibri" w:hAnsi="Calibri"/>
          <w:szCs w:val="20"/>
        </w:rPr>
      </w:pPr>
      <w:r w:rsidRPr="00F2144F">
        <w:rPr>
          <w:rFonts w:ascii="Calibri" w:hAnsi="Calibri"/>
          <w:szCs w:val="20"/>
        </w:rPr>
        <w:t>Pardubická nemocnice, Kyjevská 44, 53203 Pardubice,</w:t>
      </w:r>
    </w:p>
    <w:p w14:paraId="08A5465E" w14:textId="77777777" w:rsidR="004F69C2" w:rsidRPr="00F2144F" w:rsidRDefault="004F69C2" w:rsidP="00083591">
      <w:pPr>
        <w:pStyle w:val="Odstavecseseznamem"/>
        <w:numPr>
          <w:ilvl w:val="0"/>
          <w:numId w:val="42"/>
        </w:numPr>
        <w:spacing w:before="0" w:after="0"/>
        <w:ind w:left="1068"/>
        <w:contextualSpacing w:val="0"/>
        <w:rPr>
          <w:rFonts w:ascii="Calibri" w:hAnsi="Calibri"/>
          <w:szCs w:val="20"/>
        </w:rPr>
      </w:pPr>
      <w:r w:rsidRPr="00F2144F">
        <w:rPr>
          <w:rFonts w:ascii="Calibri" w:hAnsi="Calibri"/>
          <w:szCs w:val="20"/>
        </w:rPr>
        <w:t>Chrudimská nemocnice, Václavská 570, 537 27 Chrudim,</w:t>
      </w:r>
    </w:p>
    <w:p w14:paraId="47894317" w14:textId="77777777" w:rsidR="004F69C2" w:rsidRPr="00F2144F" w:rsidRDefault="004F69C2" w:rsidP="00083591">
      <w:pPr>
        <w:pStyle w:val="Odstavecseseznamem"/>
        <w:numPr>
          <w:ilvl w:val="0"/>
          <w:numId w:val="42"/>
        </w:numPr>
        <w:spacing w:before="0" w:after="0"/>
        <w:ind w:left="1068"/>
        <w:contextualSpacing w:val="0"/>
        <w:rPr>
          <w:rFonts w:ascii="Calibri" w:hAnsi="Calibri"/>
          <w:szCs w:val="20"/>
        </w:rPr>
      </w:pPr>
      <w:r w:rsidRPr="00F2144F">
        <w:rPr>
          <w:rFonts w:ascii="Calibri" w:hAnsi="Calibri"/>
          <w:szCs w:val="20"/>
        </w:rPr>
        <w:t xml:space="preserve">Svitavská nemocnice, Kollárova 7, 568 25 Svitavy, </w:t>
      </w:r>
    </w:p>
    <w:p w14:paraId="77DF9302" w14:textId="77777777" w:rsidR="004F69C2" w:rsidRPr="00F2144F" w:rsidRDefault="004F69C2" w:rsidP="00083591">
      <w:pPr>
        <w:pStyle w:val="Odstavecseseznamem"/>
        <w:numPr>
          <w:ilvl w:val="0"/>
          <w:numId w:val="42"/>
        </w:numPr>
        <w:spacing w:before="0" w:after="0"/>
        <w:ind w:left="1068"/>
        <w:contextualSpacing w:val="0"/>
        <w:rPr>
          <w:rFonts w:ascii="Calibri" w:hAnsi="Calibri"/>
          <w:szCs w:val="20"/>
        </w:rPr>
      </w:pPr>
      <w:r w:rsidRPr="00F2144F">
        <w:rPr>
          <w:rFonts w:ascii="Calibri" w:hAnsi="Calibri"/>
          <w:szCs w:val="20"/>
        </w:rPr>
        <w:t>Litomyšlská nemocnice, J. E. Purkyně 652, 570 14 Litomyšl,</w:t>
      </w:r>
    </w:p>
    <w:p w14:paraId="6F87F98A" w14:textId="60E27C22" w:rsidR="00F61E14" w:rsidRPr="00083591" w:rsidRDefault="004F69C2" w:rsidP="00083591">
      <w:pPr>
        <w:pStyle w:val="Odstavecseseznamem"/>
        <w:numPr>
          <w:ilvl w:val="0"/>
          <w:numId w:val="42"/>
        </w:numPr>
        <w:spacing w:before="0" w:after="0"/>
        <w:ind w:left="1068"/>
        <w:contextualSpacing w:val="0"/>
        <w:rPr>
          <w:rFonts w:ascii="Calibri" w:hAnsi="Calibri"/>
          <w:szCs w:val="20"/>
        </w:rPr>
      </w:pPr>
      <w:r w:rsidRPr="00F2144F">
        <w:rPr>
          <w:rFonts w:ascii="Calibri" w:hAnsi="Calibri"/>
          <w:szCs w:val="20"/>
        </w:rPr>
        <w:t>Orlickoústecká nemocnice, Čs. armády 1076, 562 18 Ústí nad Orlicí.</w:t>
      </w:r>
      <w:bookmarkStart w:id="3" w:name="_Hlk512511467"/>
      <w:bookmarkStart w:id="4" w:name="_Hlk158013938"/>
    </w:p>
    <w:bookmarkEnd w:id="3"/>
    <w:bookmarkEnd w:id="4"/>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03855D04"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w:t>
      </w:r>
      <w:r w:rsidR="00083591">
        <w:rPr>
          <w:rFonts w:ascii="Calibri" w:hAnsi="Calibri"/>
          <w:szCs w:val="20"/>
        </w:rPr>
        <w:t xml:space="preserve">nebo poddodavatelů </w:t>
      </w:r>
      <w:r w:rsidRPr="004F69C2">
        <w:rPr>
          <w:rFonts w:ascii="Calibri" w:hAnsi="Calibri"/>
          <w:szCs w:val="20"/>
        </w:rPr>
        <w:t xml:space="preserve">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lastRenderedPageBreak/>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5" w:name="_Hlk511031325"/>
      <w:r w:rsidR="00795742" w:rsidRPr="004F69C2">
        <w:rPr>
          <w:rFonts w:ascii="Calibri" w:hAnsi="Calibri"/>
          <w:szCs w:val="20"/>
        </w:rPr>
        <w:t xml:space="preserve">, </w:t>
      </w:r>
      <w:bookmarkEnd w:id="5"/>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67BBDA43" w14:textId="0F6B5464" w:rsidR="00083591" w:rsidRPr="00083591" w:rsidRDefault="00083591" w:rsidP="00891E7A">
      <w:pPr>
        <w:tabs>
          <w:tab w:val="left" w:pos="426"/>
        </w:tabs>
        <w:spacing w:after="120" w:line="240" w:lineRule="auto"/>
        <w:ind w:left="357" w:hanging="357"/>
        <w:jc w:val="both"/>
        <w:rPr>
          <w:rFonts w:ascii="Calibri" w:hAnsi="Calibri"/>
          <w:szCs w:val="20"/>
        </w:rPr>
      </w:pPr>
      <w:r>
        <w:rPr>
          <w:rFonts w:ascii="Calibri" w:hAnsi="Calibri"/>
          <w:szCs w:val="20"/>
        </w:rPr>
        <w:t xml:space="preserve">4. </w:t>
      </w:r>
      <w:r w:rsidR="00891E7A">
        <w:rPr>
          <w:rFonts w:ascii="Calibri" w:hAnsi="Calibri"/>
          <w:szCs w:val="20"/>
        </w:rPr>
        <w:tab/>
      </w:r>
      <w:r w:rsidRPr="00083591">
        <w:rPr>
          <w:rFonts w:ascii="Calibri" w:hAnsi="Calibri"/>
          <w:szCs w:val="20"/>
        </w:rPr>
        <w:t>V některých případech, zejména kdy je to podmínkou výrobce nebo dodavatele produktu, mohou být služby prováděny autorizovaným servisem výrobce nebo jiného dodavatele, Poskytovatel však za plnění odpovídá, jako by plnil sám.</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D01C50" w:rsidRDefault="008958C8" w:rsidP="006A0DBD">
      <w:pPr>
        <w:numPr>
          <w:ilvl w:val="0"/>
          <w:numId w:val="15"/>
        </w:numPr>
        <w:spacing w:after="60" w:line="240" w:lineRule="auto"/>
        <w:jc w:val="both"/>
      </w:pPr>
      <w:r w:rsidRPr="00D01C50">
        <w:t xml:space="preserve">Tato </w:t>
      </w:r>
      <w:r w:rsidR="00EA0125" w:rsidRPr="00D01C50">
        <w:t>Smlouv</w:t>
      </w:r>
      <w:r w:rsidRPr="00D01C50">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5A3DA544"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w:t>
      </w:r>
      <w:r>
        <w:t xml:space="preserve">roční </w:t>
      </w:r>
      <w:r>
        <w:t xml:space="preserve">cenu </w:t>
      </w:r>
      <w:r>
        <w:t xml:space="preserve">bez DPH (daň z přidané hodnoty) </w:t>
      </w:r>
      <w:r w:rsidR="00C3523C">
        <w:t>uvedenou</w:t>
      </w:r>
      <w:r>
        <w:t xml:space="preserve"> </w:t>
      </w:r>
      <w:r>
        <w:t xml:space="preserve">v </w:t>
      </w:r>
      <w:r w:rsidRPr="007F1F18">
        <w:rPr>
          <w:b/>
        </w:rPr>
        <w:t>Přílo</w:t>
      </w:r>
      <w:r w:rsidR="002857A8">
        <w:rPr>
          <w:b/>
        </w:rPr>
        <w:t>ze</w:t>
      </w:r>
      <w:r w:rsidRPr="007F1F18">
        <w:rPr>
          <w:b/>
        </w:rPr>
        <w:t xml:space="preserve">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4DD553A3" w:rsidR="009F7A34" w:rsidRPr="00B5542D" w:rsidRDefault="009F7A34" w:rsidP="009F7A34">
      <w:pPr>
        <w:numPr>
          <w:ilvl w:val="0"/>
          <w:numId w:val="12"/>
        </w:numPr>
        <w:spacing w:after="60" w:line="240" w:lineRule="auto"/>
        <w:jc w:val="both"/>
      </w:pPr>
      <w:bookmarkStart w:id="6"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w:t>
      </w:r>
      <w:r>
        <w:t xml:space="preserve">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6"/>
    <w:p w14:paraId="4D3DF2CB" w14:textId="77777777" w:rsidR="008958C8" w:rsidRDefault="008958C8" w:rsidP="008958C8">
      <w:pPr>
        <w:numPr>
          <w:ilvl w:val="0"/>
          <w:numId w:val="12"/>
        </w:numPr>
        <w:spacing w:after="60" w:line="240" w:lineRule="auto"/>
        <w:jc w:val="both"/>
      </w:pPr>
      <w:r>
        <w:t xml:space="preserve">Splatnost každého daňového </w:t>
      </w:r>
      <w:r w:rsidRPr="005B6048">
        <w:t>dokladu vystaveného Poskytovatelem za provedené Služby a jiná plnění nebo náhrady sjednaných nákladů je sjednána 30 dnů ode dne jeho doručení. Poskytovatel se zavazuje odeslat každý daňový doklad nejpozději následující pracovní</w:t>
      </w:r>
      <w:r>
        <w:t xml:space="preserve"> den po dni vystavení.</w:t>
      </w:r>
    </w:p>
    <w:p w14:paraId="5C983CD9" w14:textId="482BB189"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B23B69">
        <w:rPr>
          <w:b/>
          <w:iCs/>
        </w:rPr>
        <w:t>fakturace@nempk.cz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2E3959E9"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ě nebo má jiné závady v </w:t>
      </w:r>
      <w:r w:rsidRPr="00D21076">
        <w:t>obsahu</w:t>
      </w:r>
      <w:r w:rsidRPr="00D21076">
        <w:t xml:space="preserve">. Při vrácení faktury </w:t>
      </w:r>
      <w:r>
        <w:t>Objednat</w:t>
      </w:r>
      <w:r w:rsidRPr="00D21076">
        <w:t xml:space="preserve">el uvede důvod jejího vrácení a v případě oprávněného vrácení </w:t>
      </w:r>
      <w:r w:rsidR="003E09E8">
        <w:t>Poskytovatel</w:t>
      </w:r>
      <w:r w:rsidRPr="00D21076">
        <w:t xml:space="preserve"> vystaví fakturu novou. Oprávněným vrácením faktury </w:t>
      </w:r>
      <w:r w:rsidRPr="00D53F86">
        <w:t xml:space="preserve">přestává běžet původní lhůta splatnosti a běží </w:t>
      </w:r>
      <w:r w:rsidRPr="00D53F86">
        <w:lastRenderedPageBreak/>
        <w:t xml:space="preserve">znovu ode dne doručení nové faktury Objednateli dle odst. </w:t>
      </w:r>
      <w:r w:rsidR="00FA5D3D">
        <w:t>4</w:t>
      </w:r>
      <w:r w:rsidRPr="00D53F86">
        <w:t xml:space="preserve"> tohoto článku. </w:t>
      </w:r>
      <w:r w:rsidR="003E09E8">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EB78E2">
      <w:pPr>
        <w:numPr>
          <w:ilvl w:val="0"/>
          <w:numId w:val="12"/>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693AFBBC" w:rsidR="00361210" w:rsidRPr="005B6048" w:rsidRDefault="008958C8" w:rsidP="00035E3C">
      <w:pPr>
        <w:numPr>
          <w:ilvl w:val="0"/>
          <w:numId w:val="12"/>
        </w:numPr>
        <w:spacing w:after="60" w:line="240" w:lineRule="auto"/>
        <w:jc w:val="both"/>
      </w:pPr>
      <w:r w:rsidRPr="008D5659">
        <w:t xml:space="preserve">Náklady na </w:t>
      </w:r>
      <w:r w:rsidRPr="005B6048">
        <w:t>případné ubytování pracovníků Poskytovatele budou přeúčtovány ve skutečné výši, maximálně však do výše</w:t>
      </w:r>
      <w:r w:rsidR="008D5659" w:rsidRPr="005B6048">
        <w:t xml:space="preserve"> </w:t>
      </w:r>
      <w:r w:rsidRPr="005B6048">
        <w:t>1 000 Kč / osoba / den bez DPH.</w:t>
      </w:r>
    </w:p>
    <w:p w14:paraId="0A82C63C" w14:textId="0596BAE9" w:rsidR="00684409" w:rsidRPr="00B154D8" w:rsidRDefault="00EB78E2" w:rsidP="00A66241">
      <w:pPr>
        <w:pStyle w:val="Odstavecseseznamem"/>
        <w:numPr>
          <w:ilvl w:val="0"/>
          <w:numId w:val="12"/>
        </w:numPr>
        <w:spacing w:after="0" w:line="240" w:lineRule="auto"/>
        <w:rPr>
          <w:rFonts w:eastAsiaTheme="minorHAnsi"/>
        </w:rPr>
      </w:pPr>
      <w:r w:rsidRPr="005B6048">
        <w:rPr>
          <w:rStyle w:val="ZkladntextChar1"/>
          <w:rFonts w:ascii="Calibri" w:hAnsi="Calibri" w:cstheme="minorHAnsi"/>
        </w:rPr>
        <w:t>Dohodnutá výše ceny služeb může být každoročně upravována promítnutím hodnoty indexu spotřebitelských cen (míra inflace a deflace), vyhlášené</w:t>
      </w:r>
      <w:r w:rsidRPr="00B2624E">
        <w:rPr>
          <w:rStyle w:val="ZkladntextChar1"/>
          <w:rFonts w:ascii="Calibri" w:hAnsi="Calibri" w:cstheme="minorHAnsi"/>
        </w:rPr>
        <w:t xml:space="preserve"> ČSÚ za uplynulý kalendářní rok, a to s účinností od prvého dne v měsíci následujícím po oficiálním vyhlášení inflačního koeficientu. Cena služeb zvýšená o inflační koeficient pak v této výši platí až do dalšího zvýšení, a je základem pro zvýšení v období následujícím.</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7"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7"/>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Default="007770E1" w:rsidP="00901631">
      <w:pPr>
        <w:numPr>
          <w:ilvl w:val="0"/>
          <w:numId w:val="10"/>
        </w:numPr>
        <w:spacing w:after="60" w:line="240" w:lineRule="auto"/>
        <w:jc w:val="both"/>
      </w:pPr>
      <w:r>
        <w:lastRenderedPageBreak/>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4C4878">
      <w:pPr>
        <w:numPr>
          <w:ilvl w:val="0"/>
          <w:numId w:val="10"/>
        </w:numPr>
        <w:spacing w:after="60" w:line="240" w:lineRule="auto"/>
        <w:jc w:val="both"/>
      </w:pPr>
      <w:bookmarkStart w:id="8"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8"/>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31250BCF"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7542E2AE" w:rsidR="00B811E6" w:rsidRDefault="0000147F" w:rsidP="007B5555">
      <w:pPr>
        <w:pStyle w:val="Odstavecseseznamem"/>
        <w:numPr>
          <w:ilvl w:val="0"/>
          <w:numId w:val="26"/>
        </w:numPr>
        <w:spacing w:before="0" w:after="120" w:line="240" w:lineRule="auto"/>
        <w:ind w:left="1434" w:hanging="357"/>
      </w:pPr>
      <w:r w:rsidRPr="00720033">
        <w:t>akceptace a akceptační protokol</w:t>
      </w:r>
      <w:r w:rsidR="00B85846">
        <w:t>.</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3EDA823B" w:rsidR="0000147F" w:rsidRPr="005B6048" w:rsidRDefault="0000147F" w:rsidP="00DA5AEF">
      <w:pPr>
        <w:numPr>
          <w:ilvl w:val="0"/>
          <w:numId w:val="27"/>
        </w:numPr>
        <w:tabs>
          <w:tab w:val="clear" w:pos="1056"/>
          <w:tab w:val="num" w:pos="1788"/>
        </w:tabs>
        <w:spacing w:after="0" w:line="240" w:lineRule="auto"/>
        <w:ind w:left="1788"/>
        <w:jc w:val="both"/>
        <w:rPr>
          <w:rFonts w:cs="Arial"/>
        </w:rPr>
      </w:pPr>
      <w:r w:rsidRPr="005B6048">
        <w:rPr>
          <w:rFonts w:cs="Arial"/>
        </w:rPr>
        <w:t xml:space="preserve">nahlášení chybového stavu nebo požadavku odpovědným pracovníkem Objednatele dle </w:t>
      </w:r>
      <w:r w:rsidR="009B25BF" w:rsidRPr="005B6048">
        <w:rPr>
          <w:rFonts w:cs="Arial"/>
        </w:rPr>
        <w:t>odst. 1</w:t>
      </w:r>
      <w:r w:rsidRPr="005B6048">
        <w:rPr>
          <w:rFonts w:cs="Arial"/>
        </w:rPr>
        <w:t xml:space="preserve"> článku 7 této Smlouvy </w:t>
      </w:r>
      <w:r w:rsidR="00AF077A" w:rsidRPr="005B6048">
        <w:rPr>
          <w:rFonts w:cs="Arial"/>
        </w:rPr>
        <w:t>dohodnutým</w:t>
      </w:r>
      <w:r w:rsidRPr="005B6048">
        <w:rPr>
          <w:rFonts w:cs="Arial"/>
        </w:rPr>
        <w:t xml:space="preserve"> způsobem na určené místo Poskytovatele </w:t>
      </w:r>
      <w:bookmarkStart w:id="9" w:name="_Hlk32303561"/>
      <w:r w:rsidRPr="005B6048">
        <w:rPr>
          <w:rFonts w:cs="Arial"/>
        </w:rPr>
        <w:t xml:space="preserve">(hotline, helpdesk, email) </w:t>
      </w:r>
      <w:bookmarkEnd w:id="9"/>
      <w:r w:rsidRPr="005B6048">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729A770A" w:rsidR="00AF077A" w:rsidRDefault="0000147F" w:rsidP="00DA5AEF">
      <w:pPr>
        <w:numPr>
          <w:ilvl w:val="0"/>
          <w:numId w:val="27"/>
        </w:numPr>
        <w:tabs>
          <w:tab w:val="clear" w:pos="1056"/>
          <w:tab w:val="num" w:pos="1788"/>
        </w:tabs>
        <w:spacing w:after="0" w:line="240" w:lineRule="auto"/>
        <w:ind w:left="1788"/>
        <w:jc w:val="both"/>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2857A8">
        <w:rPr>
          <w:rFonts w:cs="Arial"/>
        </w:rPr>
        <w:t>.</w:t>
      </w:r>
      <w:r w:rsidR="00AF077A" w:rsidRPr="00720033">
        <w:rPr>
          <w:rFonts w:cs="Arial"/>
        </w:rPr>
        <w:t xml:space="preserve"> článku 7</w:t>
      </w:r>
      <w:r w:rsidR="002857A8">
        <w:rPr>
          <w:rFonts w:cs="Arial"/>
        </w:rPr>
        <w:t>.</w:t>
      </w:r>
      <w:r w:rsidR="00AF077A" w:rsidRPr="00720033">
        <w:rPr>
          <w:rFonts w:cs="Arial"/>
        </w:rPr>
        <w:t xml:space="preserve"> této Smlouvy</w:t>
      </w:r>
      <w:r w:rsidR="002A0B0E">
        <w:rPr>
          <w:rFonts w:cs="Arial"/>
        </w:rPr>
        <w:t xml:space="preserve"> a</w:t>
      </w:r>
    </w:p>
    <w:p w14:paraId="3C261460" w14:textId="19FE484C" w:rsidR="0000147F" w:rsidRPr="00720033" w:rsidRDefault="00AF077A" w:rsidP="00DA5AEF">
      <w:pPr>
        <w:numPr>
          <w:ilvl w:val="0"/>
          <w:numId w:val="27"/>
        </w:numPr>
        <w:tabs>
          <w:tab w:val="clear" w:pos="1056"/>
          <w:tab w:val="num" w:pos="1788"/>
        </w:tabs>
        <w:spacing w:after="0" w:line="240" w:lineRule="auto"/>
        <w:ind w:left="1788"/>
        <w:jc w:val="both"/>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05F3955D" w:rsidR="0000147F" w:rsidRPr="00720033" w:rsidRDefault="0000147F" w:rsidP="00DA5AEF">
      <w:pPr>
        <w:numPr>
          <w:ilvl w:val="0"/>
          <w:numId w:val="27"/>
        </w:numPr>
        <w:tabs>
          <w:tab w:val="clear" w:pos="1056"/>
          <w:tab w:val="num" w:pos="1788"/>
        </w:tabs>
        <w:spacing w:after="0" w:line="240" w:lineRule="auto"/>
        <w:ind w:left="1788"/>
        <w:jc w:val="both"/>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0"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0"/>
      <w:r w:rsidRPr="00720033">
        <w:rPr>
          <w:rFonts w:cs="Arial"/>
        </w:rPr>
        <w:t xml:space="preserve">odpovědným pracovníkům Objednatele dle </w:t>
      </w:r>
      <w:r w:rsidR="009B25BF">
        <w:rPr>
          <w:rFonts w:cs="Arial"/>
        </w:rPr>
        <w:t>odst. 1</w:t>
      </w:r>
      <w:r w:rsidR="002857A8">
        <w:rPr>
          <w:rFonts w:cs="Arial"/>
        </w:rPr>
        <w:t xml:space="preserve">. </w:t>
      </w:r>
      <w:r w:rsidRPr="00720033">
        <w:rPr>
          <w:rFonts w:cs="Arial"/>
        </w:rPr>
        <w:t>článku 7</w:t>
      </w:r>
      <w:r w:rsidR="002857A8">
        <w:rPr>
          <w:rFonts w:cs="Arial"/>
        </w:rPr>
        <w:t>.</w:t>
      </w:r>
      <w:r w:rsidRPr="00720033">
        <w:rPr>
          <w:rFonts w:cs="Arial"/>
        </w:rPr>
        <w:t xml:space="preserve"> této Smlouvy a</w:t>
      </w:r>
    </w:p>
    <w:p w14:paraId="7D3277F9" w14:textId="2D4EEFEA" w:rsidR="002A0B0E" w:rsidRPr="00720033" w:rsidRDefault="0000147F" w:rsidP="00DA5AEF">
      <w:pPr>
        <w:numPr>
          <w:ilvl w:val="0"/>
          <w:numId w:val="27"/>
        </w:numPr>
        <w:tabs>
          <w:tab w:val="clear" w:pos="1056"/>
          <w:tab w:val="num" w:pos="1788"/>
        </w:tabs>
        <w:spacing w:after="120" w:line="240" w:lineRule="auto"/>
        <w:ind w:left="1785" w:hanging="357"/>
        <w:jc w:val="both"/>
        <w:rPr>
          <w:rFonts w:cs="Arial"/>
        </w:rPr>
      </w:pPr>
      <w:bookmarkStart w:id="11"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2" w:name="_Hlk511112095"/>
      <w:bookmarkEnd w:id="11"/>
      <w:r w:rsidRPr="002A0B0E">
        <w:rPr>
          <w:b/>
        </w:rPr>
        <w:t xml:space="preserve">Obnovením služby </w:t>
      </w:r>
      <w:r w:rsidR="003660D3">
        <w:rPr>
          <w:b/>
        </w:rPr>
        <w:t xml:space="preserve">(funkčnosti) </w:t>
      </w:r>
      <w:r w:rsidRPr="002A0B0E">
        <w:rPr>
          <w:rFonts w:cs="Arial"/>
        </w:rPr>
        <w:t>se rozumí:</w:t>
      </w:r>
    </w:p>
    <w:p w14:paraId="3D86485F" w14:textId="12BE80F5"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p>
    <w:bookmarkEnd w:id="12"/>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6E5329C"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3"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3"/>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2E3D3E38"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4" w:name="_Hlk511289956"/>
      <w:r w:rsidRPr="00720033">
        <w:t xml:space="preserve">odpovědnými pracovníky Poskytovatele i Objednatele </w:t>
      </w:r>
      <w:bookmarkStart w:id="15" w:name="_Hlk507482933"/>
      <w:r w:rsidRPr="00720033">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bookmarkEnd w:id="14"/>
      <w:r w:rsidRPr="00720033">
        <w:t>.</w:t>
      </w:r>
      <w:bookmarkEnd w:id="15"/>
    </w:p>
    <w:p w14:paraId="64A3B3E4" w14:textId="77777777" w:rsidR="0000147F" w:rsidRPr="00720033" w:rsidRDefault="0000147F" w:rsidP="007B5555">
      <w:pPr>
        <w:numPr>
          <w:ilvl w:val="0"/>
          <w:numId w:val="17"/>
        </w:numPr>
        <w:spacing w:after="60" w:line="240" w:lineRule="auto"/>
        <w:jc w:val="both"/>
      </w:pPr>
      <w:bookmarkStart w:id="16" w:name="_Hlk511120574"/>
      <w:r w:rsidRPr="00720033">
        <w:lastRenderedPageBreak/>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48735D1C" w:rsidR="00481B96" w:rsidRPr="00B52E84" w:rsidRDefault="0000147F" w:rsidP="007B5555">
      <w:pPr>
        <w:pStyle w:val="Odstavecseseznamem"/>
        <w:numPr>
          <w:ilvl w:val="0"/>
          <w:numId w:val="23"/>
        </w:numPr>
        <w:spacing w:line="240" w:lineRule="auto"/>
        <w:rPr>
          <w:sz w:val="22"/>
          <w:szCs w:val="22"/>
        </w:rPr>
      </w:pPr>
      <w:bookmarkStart w:id="17" w:name="_Hlk511289635"/>
      <w:bookmarkStart w:id="18"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w:t>
      </w:r>
      <w:r w:rsidR="005B6048">
        <w:rPr>
          <w:sz w:val="22"/>
          <w:szCs w:val="22"/>
        </w:rPr>
        <w:t xml:space="preserve"> </w:t>
      </w:r>
      <w:r w:rsidRPr="00720033">
        <w:rPr>
          <w:sz w:val="22"/>
          <w:szCs w:val="22"/>
        </w:rPr>
        <w:t>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19" w:name="_Hlk511289683"/>
      <w:bookmarkEnd w:id="17"/>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8"/>
    </w:p>
    <w:bookmarkEnd w:id="19"/>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0CC7DE9B" w:rsidR="00B52E84" w:rsidRPr="00481B96" w:rsidRDefault="00B52E84" w:rsidP="007B5555">
      <w:pPr>
        <w:pStyle w:val="Odstavecseseznamem"/>
        <w:numPr>
          <w:ilvl w:val="0"/>
          <w:numId w:val="23"/>
        </w:numPr>
        <w:spacing w:line="240" w:lineRule="auto"/>
        <w:rPr>
          <w:b/>
          <w:sz w:val="22"/>
          <w:szCs w:val="22"/>
        </w:rPr>
      </w:pPr>
      <w:bookmarkStart w:id="20"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1"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5D45EE7D" w:rsidR="00B52E84" w:rsidRPr="005B6048" w:rsidRDefault="001F4F2D" w:rsidP="007B5555">
      <w:pPr>
        <w:pStyle w:val="Odstavecseseznamem"/>
        <w:numPr>
          <w:ilvl w:val="0"/>
          <w:numId w:val="23"/>
        </w:numPr>
        <w:spacing w:line="240" w:lineRule="auto"/>
        <w:rPr>
          <w:sz w:val="22"/>
          <w:szCs w:val="22"/>
        </w:rPr>
      </w:pPr>
      <w:r w:rsidRPr="005B6048">
        <w:rPr>
          <w:sz w:val="22"/>
          <w:szCs w:val="22"/>
        </w:rPr>
        <w:t>prostým</w:t>
      </w:r>
      <w:r w:rsidRPr="005B6048">
        <w:rPr>
          <w:b/>
          <w:sz w:val="22"/>
          <w:szCs w:val="22"/>
        </w:rPr>
        <w:t xml:space="preserve"> </w:t>
      </w:r>
      <w:r w:rsidR="00B811E6" w:rsidRPr="005B6048">
        <w:rPr>
          <w:sz w:val="22"/>
          <w:szCs w:val="22"/>
        </w:rPr>
        <w:t>zápisem nebo odsouhlasením</w:t>
      </w:r>
      <w:r w:rsidR="00A83810" w:rsidRPr="005B6048">
        <w:t xml:space="preserve"> odpovědnými pracovníky Poskytovatele i Objednatele dle </w:t>
      </w:r>
      <w:r w:rsidR="009B25BF" w:rsidRPr="005B6048">
        <w:rPr>
          <w:rFonts w:cs="Arial"/>
        </w:rPr>
        <w:t>odst. 1</w:t>
      </w:r>
      <w:r w:rsidR="002857A8" w:rsidRPr="005B6048">
        <w:rPr>
          <w:rFonts w:cs="Arial"/>
        </w:rPr>
        <w:t>.</w:t>
      </w:r>
      <w:r w:rsidR="00A83810" w:rsidRPr="005B6048">
        <w:rPr>
          <w:rFonts w:cs="Arial"/>
        </w:rPr>
        <w:t xml:space="preserve"> článku 7</w:t>
      </w:r>
      <w:r w:rsidR="002857A8" w:rsidRPr="005B6048">
        <w:rPr>
          <w:rFonts w:cs="Arial"/>
        </w:rPr>
        <w:t>.</w:t>
      </w:r>
      <w:r w:rsidR="00A83810" w:rsidRPr="005B6048">
        <w:rPr>
          <w:rFonts w:cs="Arial"/>
        </w:rPr>
        <w:t xml:space="preserve"> této Smlouvy </w:t>
      </w:r>
      <w:r w:rsidR="00261886" w:rsidRPr="005B6048">
        <w:rPr>
          <w:rFonts w:cs="Arial"/>
        </w:rPr>
        <w:t xml:space="preserve">nebo </w:t>
      </w:r>
      <w:r w:rsidR="00261886" w:rsidRPr="005B6048">
        <w:rPr>
          <w:b/>
          <w:sz w:val="22"/>
          <w:szCs w:val="22"/>
        </w:rPr>
        <w:t xml:space="preserve">provedením akceptační procedury </w:t>
      </w:r>
      <w:r w:rsidR="00261886" w:rsidRPr="005B6048">
        <w:rPr>
          <w:sz w:val="22"/>
          <w:szCs w:val="22"/>
        </w:rPr>
        <w:t xml:space="preserve">a podpisem </w:t>
      </w:r>
      <w:r w:rsidR="00261886" w:rsidRPr="005B6048">
        <w:rPr>
          <w:b/>
          <w:sz w:val="22"/>
          <w:szCs w:val="22"/>
        </w:rPr>
        <w:t>akceptačního protokolu.</w:t>
      </w:r>
      <w:bookmarkEnd w:id="20"/>
    </w:p>
    <w:p w14:paraId="750C3CA3" w14:textId="77777777" w:rsidR="00AF077A" w:rsidRPr="00720033" w:rsidRDefault="00AF077A" w:rsidP="007B5555">
      <w:pPr>
        <w:numPr>
          <w:ilvl w:val="0"/>
          <w:numId w:val="17"/>
        </w:numPr>
        <w:spacing w:after="60" w:line="240" w:lineRule="auto"/>
        <w:jc w:val="both"/>
      </w:pPr>
      <w:bookmarkStart w:id="22" w:name="_Hlk511121841"/>
      <w:bookmarkEnd w:id="16"/>
      <w:bookmarkEnd w:id="21"/>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3"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4" w:name="_Hlk512493117"/>
      <w:bookmarkStart w:id="25" w:name="_Hlk511121033"/>
      <w:bookmarkEnd w:id="23"/>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4"/>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14A60D5C" w14:textId="4F94280F" w:rsidR="0000147F" w:rsidRPr="00720033" w:rsidRDefault="0000147F" w:rsidP="007B5555">
      <w:pPr>
        <w:numPr>
          <w:ilvl w:val="0"/>
          <w:numId w:val="17"/>
        </w:numPr>
        <w:spacing w:after="60" w:line="240" w:lineRule="auto"/>
        <w:jc w:val="both"/>
      </w:pPr>
      <w:bookmarkStart w:id="26" w:name="_Hlk536775457"/>
      <w:bookmarkEnd w:id="22"/>
      <w:bookmarkEnd w:id="25"/>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7" w:name="_Hlk511121565"/>
      <w:r w:rsidR="00FF50BA">
        <w:t xml:space="preserve">, </w:t>
      </w:r>
      <w:bookmarkStart w:id="28"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29" w:name="_Hlk536775646"/>
      <w:bookmarkEnd w:id="26"/>
      <w:bookmarkEnd w:id="27"/>
      <w:bookmarkEnd w:id="28"/>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9"/>
    <w:p w14:paraId="61D699BE" w14:textId="4B213D3B" w:rsidR="0000147F" w:rsidRDefault="0000147F" w:rsidP="007B5555">
      <w:pPr>
        <w:numPr>
          <w:ilvl w:val="0"/>
          <w:numId w:val="17"/>
        </w:numPr>
        <w:spacing w:after="60" w:line="240" w:lineRule="auto"/>
        <w:jc w:val="both"/>
      </w:pPr>
      <w:r w:rsidRPr="00720033">
        <w:t>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w:t>
      </w:r>
      <w:r w:rsidR="002857A8">
        <w:t>ého</w:t>
      </w:r>
      <w:r w:rsidRPr="00720033">
        <w:t xml:space="preserve">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0" w:name="_Hlk510773949"/>
      <w:r w:rsidRPr="004A4DDF">
        <w:rPr>
          <w:color w:val="2F5496" w:themeColor="accent1" w:themeShade="BF"/>
        </w:rPr>
        <w:t>Ochrana softwarových prostředků</w:t>
      </w:r>
      <w:bookmarkStart w:id="31" w:name="_Hlk509489153"/>
    </w:p>
    <w:p w14:paraId="24779393" w14:textId="346F215C" w:rsidR="008078E2" w:rsidRDefault="008078E2" w:rsidP="008078E2">
      <w:pPr>
        <w:numPr>
          <w:ilvl w:val="0"/>
          <w:numId w:val="57"/>
        </w:numPr>
        <w:spacing w:after="60" w:line="240" w:lineRule="auto"/>
        <w:jc w:val="both"/>
        <w:rPr>
          <w:noProof/>
          <w:color w:val="7F7F7F" w:themeColor="text1" w:themeTint="80"/>
          <w:highlight w:val="yellow"/>
        </w:rPr>
      </w:pPr>
      <w:bookmarkStart w:id="32" w:name="_Hlk511370365"/>
      <w:bookmarkStart w:id="33" w:name="_Hlk514651767"/>
      <w:bookmarkStart w:id="34" w:name="_Hlk514657222"/>
      <w:r>
        <w:rPr>
          <w:noProof/>
          <w:color w:val="7F7F7F" w:themeColor="text1" w:themeTint="80"/>
          <w:highlight w:val="yellow"/>
        </w:rPr>
        <w:t xml:space="preserve">… Zpracuje </w:t>
      </w:r>
      <w:r w:rsidR="003E09E8">
        <w:rPr>
          <w:noProof/>
          <w:color w:val="7F7F7F" w:themeColor="text1" w:themeTint="80"/>
          <w:highlight w:val="yellow"/>
        </w:rPr>
        <w:t>Poskytovatel</w:t>
      </w:r>
      <w:r>
        <w:rPr>
          <w:noProof/>
          <w:color w:val="7F7F7F" w:themeColor="text1" w:themeTint="80"/>
          <w:highlight w:val="yellow"/>
        </w:rPr>
        <w:t xml:space="preserve"> ….. </w:t>
      </w:r>
    </w:p>
    <w:p w14:paraId="1A65440C" w14:textId="3E549359"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lastRenderedPageBreak/>
        <w:t xml:space="preserve">např.: </w:t>
      </w:r>
      <w:r w:rsidR="003E09E8">
        <w:rPr>
          <w:noProof/>
          <w:color w:val="7F7F7F" w:themeColor="text1" w:themeTint="80"/>
          <w:highlight w:val="yellow"/>
        </w:rPr>
        <w:t>Poskytovatel</w:t>
      </w:r>
      <w:r w:rsidRPr="00EC6961">
        <w:rPr>
          <w:noProof/>
          <w:color w:val="7F7F7F" w:themeColor="text1" w:themeTint="80"/>
          <w:highlight w:val="yellow"/>
        </w:rPr>
        <w:t xml:space="preserve"> </w:t>
      </w:r>
      <w:bookmarkStart w:id="35"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6371B27E"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2"/>
      <w:r w:rsidRPr="00EC6961">
        <w:rPr>
          <w:noProof/>
          <w:color w:val="7F7F7F" w:themeColor="text1" w:themeTint="80"/>
          <w:highlight w:val="yellow"/>
        </w:rPr>
        <w:t>nebo ……</w:t>
      </w:r>
      <w:r w:rsidR="003E09E8">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3"/>
    <w:bookmarkEnd w:id="35"/>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1"/>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69F6EFE"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r w:rsidR="00E2642A">
        <w:t>,</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4BA0B539" w:rsidR="00914083" w:rsidRPr="00272786" w:rsidRDefault="00914083" w:rsidP="008078E2">
      <w:pPr>
        <w:numPr>
          <w:ilvl w:val="0"/>
          <w:numId w:val="57"/>
        </w:numPr>
        <w:spacing w:after="60" w:line="240" w:lineRule="auto"/>
        <w:jc w:val="both"/>
      </w:pPr>
      <w:r w:rsidRPr="00272786">
        <w:t>Objednatel je oprávněn provádět zásahy, datové a konfigurační změny, do softwarových prostředků uvedených v Příloze č. 1</w:t>
      </w:r>
      <w:r w:rsidR="002857A8">
        <w:t>.</w:t>
      </w:r>
      <w:r w:rsidRPr="00272786">
        <w:t xml:space="preserve"> část a) této Smlouvy pouze v rozsahu poskytnutých administrátorských práv. </w:t>
      </w:r>
    </w:p>
    <w:bookmarkEnd w:id="30"/>
    <w:bookmarkEnd w:id="34"/>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6AB39535" w:rsidR="00D70D60" w:rsidRPr="00217056"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lastRenderedPageBreak/>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4F6922CD" w:rsidR="008E5BED" w:rsidRPr="005B6048"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 xml:space="preserve">označeny jako </w:t>
      </w:r>
      <w:r w:rsidRPr="005B6048">
        <w:rPr>
          <w:sz w:val="22"/>
          <w:szCs w:val="22"/>
        </w:rPr>
        <w:t>důvěrné ve smyslu ustanovení § 218 zákona č. 134/2016 Sb., ZZVZ</w:t>
      </w:r>
      <w:r w:rsidR="005B6048" w:rsidRPr="005B6048">
        <w:rPr>
          <w:sz w:val="22"/>
          <w:szCs w:val="22"/>
        </w:rPr>
        <w:t>.</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6" w:name="_Ref338775738"/>
      <w:r w:rsidR="00D70D60" w:rsidRPr="00ED61B0">
        <w:t xml:space="preserve"> Jiná použití nejsou bez písemného svolení Objednatele přípustná.</w:t>
      </w:r>
      <w:bookmarkEnd w:id="36"/>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02698DB"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Poskytovatele a všechny případné </w:t>
      </w:r>
      <w:r w:rsidR="00050B94">
        <w:t>poddodavatele</w:t>
      </w:r>
      <w:r w:rsidRPr="009B25BF">
        <w:t>,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544771D2" w:rsidR="00D70D60" w:rsidRPr="00A743BF" w:rsidRDefault="004B23C6" w:rsidP="007B5555">
      <w:pPr>
        <w:numPr>
          <w:ilvl w:val="0"/>
          <w:numId w:val="40"/>
        </w:numPr>
        <w:spacing w:after="120" w:line="240" w:lineRule="auto"/>
        <w:jc w:val="both"/>
      </w:pPr>
      <w:r>
        <w:t>Poskytovatel</w:t>
      </w:r>
      <w:r w:rsidR="00D70D60" w:rsidRPr="00A743BF">
        <w:t xml:space="preserve"> se zavazuje, že jeho </w:t>
      </w:r>
      <w:r w:rsidR="00B82162">
        <w:t>pracovníci a poddodavatelé</w:t>
      </w:r>
      <w:r w:rsidR="00D70D60" w:rsidRPr="00A743BF">
        <w:t xml:space="preserve">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7897BAB5" w:rsidR="00D70D60" w:rsidRPr="00A743BF" w:rsidRDefault="004B23C6" w:rsidP="007B5555">
      <w:pPr>
        <w:numPr>
          <w:ilvl w:val="0"/>
          <w:numId w:val="40"/>
        </w:numPr>
        <w:spacing w:after="120" w:line="240" w:lineRule="auto"/>
        <w:jc w:val="both"/>
      </w:pPr>
      <w:r>
        <w:t>Poskytovatel</w:t>
      </w:r>
      <w:r w:rsidR="00D70D60" w:rsidRPr="00A743BF">
        <w:t xml:space="preserve"> ani jeho </w:t>
      </w:r>
      <w:r w:rsidR="00B82162">
        <w:t>poddodavatelé</w:t>
      </w:r>
      <w:r w:rsidR="00D70D60" w:rsidRPr="00A743BF">
        <w:t xml:space="preserve">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04EDBAC5" w:rsidR="00D70D60" w:rsidRPr="00ED61B0" w:rsidRDefault="00D70D60" w:rsidP="007B5555">
      <w:pPr>
        <w:pStyle w:val="Odstavecseseznamem"/>
        <w:numPr>
          <w:ilvl w:val="0"/>
          <w:numId w:val="43"/>
        </w:numPr>
        <w:rPr>
          <w:sz w:val="22"/>
          <w:szCs w:val="22"/>
        </w:rPr>
      </w:pPr>
      <w:r w:rsidRPr="00ED61B0">
        <w:rPr>
          <w:sz w:val="22"/>
          <w:szCs w:val="22"/>
        </w:rPr>
        <w:lastRenderedPageBreak/>
        <w:t xml:space="preserve">které jsou nebo se stanou všeobecně a veřejně přístupnými </w:t>
      </w:r>
      <w:proofErr w:type="gramStart"/>
      <w:r w:rsidRPr="00ED61B0">
        <w:rPr>
          <w:sz w:val="22"/>
          <w:szCs w:val="22"/>
        </w:rPr>
        <w:t>jinak,</w:t>
      </w:r>
      <w:proofErr w:type="gramEnd"/>
      <w:r w:rsidRPr="00ED61B0">
        <w:rPr>
          <w:sz w:val="22"/>
          <w:szCs w:val="22"/>
        </w:rPr>
        <w:t xml:space="preserve"> než porušením právních povinností ze strany </w:t>
      </w:r>
      <w:r w:rsidR="004B23C6" w:rsidRPr="00ED61B0">
        <w:rPr>
          <w:sz w:val="22"/>
          <w:szCs w:val="22"/>
        </w:rPr>
        <w:t>Poskytovatel</w:t>
      </w:r>
      <w:r w:rsidRPr="00ED61B0">
        <w:rPr>
          <w:sz w:val="22"/>
          <w:szCs w:val="22"/>
        </w:rPr>
        <w:t>e</w:t>
      </w:r>
      <w:r w:rsidR="00D003A4">
        <w:rPr>
          <w:sz w:val="22"/>
          <w:szCs w:val="22"/>
        </w:rPr>
        <w:t>,</w:t>
      </w:r>
    </w:p>
    <w:p w14:paraId="322287E5" w14:textId="63028B9E"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r w:rsidR="00D003A4">
        <w:rPr>
          <w:sz w:val="22"/>
          <w:szCs w:val="22"/>
        </w:rPr>
        <w:t>,</w:t>
      </w:r>
    </w:p>
    <w:p w14:paraId="71C4192E" w14:textId="5885360D"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i po uzavření této Smlouvy sděleny bez povinnosti mlčenlivosti třetí stranou, jež rovněž není ve vztahu k nim nijak vázána</w:t>
      </w:r>
      <w:r w:rsidR="00D003A4">
        <w:rPr>
          <w:sz w:val="22"/>
          <w:szCs w:val="22"/>
        </w:rPr>
        <w:t>,</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25A69A47"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w:t>
      </w:r>
      <w:r w:rsidR="00B82162">
        <w:t>pracovníky a poddodavatele</w:t>
      </w:r>
      <w:r w:rsidR="00D70D60" w:rsidRPr="00ED61B0">
        <w:t>, kteří získají nebo mohou získat</w:t>
      </w:r>
      <w:r w:rsidR="00D70D60" w:rsidRPr="00A743BF">
        <w:t xml:space="preserve"> přístup k informacím Objednatele.</w:t>
      </w:r>
    </w:p>
    <w:p w14:paraId="4C0ECB90" w14:textId="38DEF34F"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w:t>
      </w:r>
      <w:r w:rsidR="00B82162">
        <w:t>pracovníkům</w:t>
      </w:r>
      <w:r w:rsidRPr="00A743BF">
        <w:t xml:space="preserve"> </w:t>
      </w:r>
      <w:r w:rsidR="004B23C6">
        <w:t>Poskytovatel</w:t>
      </w:r>
      <w:r w:rsidRPr="00A743BF">
        <w:t>e</w:t>
      </w:r>
      <w:r w:rsidR="00B82162">
        <w:t xml:space="preserve"> nebo poddodavatelům</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697EFF">
      <w:pPr>
        <w:numPr>
          <w:ilvl w:val="0"/>
          <w:numId w:val="40"/>
        </w:numPr>
        <w:spacing w:line="240" w:lineRule="auto"/>
        <w:jc w:val="both"/>
      </w:pPr>
      <w:r w:rsidRPr="00801850">
        <w:t>Smluvní strany se zavazují dodržovat povinnosti dle tohoto článku Smlouvy i po ukončení účinnosti Smlouvy.</w:t>
      </w:r>
    </w:p>
    <w:p w14:paraId="1582710D" w14:textId="56328C9D" w:rsidR="001140FF" w:rsidRPr="00CB015E" w:rsidRDefault="0032653C" w:rsidP="00697EFF">
      <w:pPr>
        <w:pStyle w:val="Nadpis1"/>
        <w:keepLines w:val="0"/>
        <w:numPr>
          <w:ilvl w:val="0"/>
          <w:numId w:val="7"/>
        </w:numPr>
        <w:spacing w:before="0" w:after="120" w:line="240" w:lineRule="auto"/>
        <w:ind w:left="357" w:hanging="357"/>
        <w:jc w:val="center"/>
        <w:rPr>
          <w:color w:val="2F5496" w:themeColor="accent1" w:themeShade="BF"/>
        </w:rPr>
      </w:pPr>
      <w:bookmarkStart w:id="37"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38" w:name="_Hlk510776462"/>
      <w:r>
        <w:t xml:space="preserve">Povinnost mlčenlivosti může být </w:t>
      </w:r>
      <w:r w:rsidR="0017734C">
        <w:t>porušena pouze v zákonem stanovených případech.</w:t>
      </w:r>
    </w:p>
    <w:bookmarkEnd w:id="38"/>
    <w:p w14:paraId="6FC1E6B7" w14:textId="4A9B920F" w:rsidR="001140FF" w:rsidRDefault="001140FF" w:rsidP="00392563">
      <w:pPr>
        <w:numPr>
          <w:ilvl w:val="0"/>
          <w:numId w:val="13"/>
        </w:numPr>
        <w:spacing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7"/>
    <w:p w14:paraId="588FC63C" w14:textId="666E7481" w:rsidR="001140FF" w:rsidRPr="00EC77D8" w:rsidRDefault="00C5078C" w:rsidP="00392563">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lastRenderedPageBreak/>
        <w:t xml:space="preserve">V případě prodlení </w:t>
      </w:r>
      <w:r w:rsidR="001140FF">
        <w:t>Objednatel</w:t>
      </w:r>
      <w:r>
        <w:t>e</w:t>
      </w:r>
      <w:r w:rsidR="001140FF">
        <w:t xml:space="preserve"> </w:t>
      </w:r>
      <w:bookmarkStart w:id="39" w:name="_Hlk510511196"/>
      <w:r w:rsidR="001140FF">
        <w:t>s úhradou jakéhokoliv peněžitého plnění</w:t>
      </w:r>
      <w:bookmarkEnd w:id="39"/>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5B6048">
        <w:t>ve výši 0,0</w:t>
      </w:r>
      <w:r w:rsidR="00037075" w:rsidRPr="005B6048">
        <w:t xml:space="preserve">5 </w:t>
      </w:r>
      <w:r w:rsidR="001140FF" w:rsidRPr="005B6048">
        <w:t>% z dlužné</w:t>
      </w:r>
      <w:r w:rsidR="001140FF">
        <w:t xml:space="preserve"> částky za každý</w:t>
      </w:r>
      <w:r>
        <w:t xml:space="preserve"> i započatý</w:t>
      </w:r>
      <w:r w:rsidR="001140FF">
        <w:t xml:space="preserve"> den prodlení. </w:t>
      </w:r>
      <w:bookmarkStart w:id="40" w:name="_Hlk509488545"/>
      <w:bookmarkStart w:id="41" w:name="_Hlk509488499"/>
      <w:r w:rsidR="001140FF">
        <w:t>Obě Smluvní strany sjednávají, že takto upravený úrok z prodlení je přiměřený.</w:t>
      </w:r>
      <w:bookmarkEnd w:id="40"/>
    </w:p>
    <w:bookmarkEnd w:id="41"/>
    <w:p w14:paraId="191EAF68" w14:textId="6368D305" w:rsidR="00A22967" w:rsidRPr="005B6048" w:rsidRDefault="00A22967" w:rsidP="007B5555">
      <w:pPr>
        <w:numPr>
          <w:ilvl w:val="0"/>
          <w:numId w:val="45"/>
        </w:numPr>
        <w:spacing w:after="120" w:line="240" w:lineRule="auto"/>
        <w:jc w:val="both"/>
      </w:pPr>
      <w:r w:rsidRPr="005B6048">
        <w:t xml:space="preserve">V případě, že </w:t>
      </w:r>
      <w:r w:rsidR="00B12F73" w:rsidRPr="005B6048">
        <w:t>Poskytovatel</w:t>
      </w:r>
      <w:r w:rsidRPr="005B6048">
        <w:t xml:space="preserve"> poruší svou povinnost zachovávat mlčenlivost, nezpřístupnit třetím osobám důvěrné informace anebo podniknout veškeré nezbytné kroky k zabezpečení těchto informací dle této Smlouvy anebo </w:t>
      </w:r>
      <w:r w:rsidR="00B12F73" w:rsidRPr="005B6048">
        <w:t>Poskytovatel</w:t>
      </w:r>
      <w:r w:rsidRPr="005B6048">
        <w:t xml:space="preserve"> v rozporu s čl</w:t>
      </w:r>
      <w:r w:rsidR="005C31D4" w:rsidRPr="005B6048">
        <w:t>ánkem</w:t>
      </w:r>
      <w:r w:rsidRPr="005B6048">
        <w:t xml:space="preserve"> 11</w:t>
      </w:r>
      <w:r w:rsidR="004722B6" w:rsidRPr="005B6048">
        <w:t>.</w:t>
      </w:r>
      <w:r w:rsidRPr="005B6048">
        <w:t xml:space="preserve"> této Smlouvy </w:t>
      </w:r>
      <w:bookmarkStart w:id="42" w:name="_Hlk510507005"/>
      <w:r w:rsidRPr="005B6048">
        <w:t xml:space="preserve">poruší Zákon o </w:t>
      </w:r>
      <w:r w:rsidR="004C4878" w:rsidRPr="005B6048">
        <w:t>zpracování</w:t>
      </w:r>
      <w:r w:rsidRPr="005B6048">
        <w:t xml:space="preserve"> osobních údajů anebo ustanovení GDPR </w:t>
      </w:r>
      <w:bookmarkEnd w:id="42"/>
      <w:r w:rsidRPr="005B6048">
        <w:t>bude povinen zaplatit Objednateli smluvní pokutu ve výši 100</w:t>
      </w:r>
      <w:r w:rsidR="00CE54AE" w:rsidRPr="005B6048">
        <w:t xml:space="preserve"> </w:t>
      </w:r>
      <w:r w:rsidRPr="005B6048">
        <w:t>000 Kč za každé takové porušení</w:t>
      </w:r>
      <w:r w:rsidR="00EC77D8" w:rsidRPr="005B6048">
        <w:t>.</w:t>
      </w:r>
    </w:p>
    <w:p w14:paraId="0AD65E94" w14:textId="7754C02B" w:rsidR="00D42DEE" w:rsidRPr="005B6048" w:rsidRDefault="00D42DEE" w:rsidP="007B5555">
      <w:pPr>
        <w:numPr>
          <w:ilvl w:val="0"/>
          <w:numId w:val="45"/>
        </w:numPr>
        <w:spacing w:after="120" w:line="240" w:lineRule="auto"/>
        <w:jc w:val="both"/>
      </w:pPr>
      <w:r w:rsidRPr="005B6048">
        <w:t xml:space="preserve">V případě porušení povinnosti ochrany obchodního tajemství některou ze smluvních stran je vinná strana povinna zaplatit straně druhé smluvní pokutu ve výši 5% sjednané roční ceny plnění dle této </w:t>
      </w:r>
      <w:r w:rsidR="00EA0125" w:rsidRPr="005B6048">
        <w:t>Smlouv</w:t>
      </w:r>
      <w:r w:rsidRPr="005B6048">
        <w:t xml:space="preserve">y za každý prokazatelný </w:t>
      </w:r>
      <w:r w:rsidR="00AB0356" w:rsidRPr="005B6048">
        <w:t>případ porušení této povinnosti</w:t>
      </w:r>
      <w:r w:rsidR="001C2171" w:rsidRPr="005B6048">
        <w:t>, a to i opakovaně</w:t>
      </w:r>
      <w:r w:rsidR="00AB0356" w:rsidRPr="005B6048">
        <w:t>.</w:t>
      </w:r>
    </w:p>
    <w:p w14:paraId="2766EF4F" w14:textId="77777777" w:rsidR="002B395D" w:rsidRPr="005B6048" w:rsidRDefault="002B395D" w:rsidP="007B5555">
      <w:pPr>
        <w:numPr>
          <w:ilvl w:val="0"/>
          <w:numId w:val="45"/>
        </w:numPr>
        <w:spacing w:after="120" w:line="240" w:lineRule="auto"/>
        <w:jc w:val="both"/>
      </w:pPr>
      <w:r w:rsidRPr="005B6048">
        <w:t>Smluvní pokuty stanovené dle tohoto článku jsou splatné do 30 dnů ode dne doručení výzvy oprávněné strany k zaplacení smluvní pokuty povinné smluvní straně.</w:t>
      </w:r>
    </w:p>
    <w:p w14:paraId="2CC41F6C" w14:textId="5105F4B6" w:rsidR="00CA602D" w:rsidRPr="008A4528" w:rsidRDefault="00554E5E" w:rsidP="00CA602D">
      <w:pPr>
        <w:numPr>
          <w:ilvl w:val="0"/>
          <w:numId w:val="45"/>
        </w:numPr>
        <w:spacing w:after="120" w:line="240" w:lineRule="auto"/>
        <w:jc w:val="both"/>
      </w:pPr>
      <w:r w:rsidRPr="00554E5E">
        <w:t>V případě, že Poskytovatel podstatně poruší bezpečnostní požadavek vyplývající z bezpečnostních směrnic Objednatele pro dodavatele, se kterými byl Poskytovatel prokazatelně seznámen, bude Objednatel oprávněn požadovat po Poskytovateli zaplacení smluvní pokuty ve výši 100 000 Kč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392563">
      <w:pPr>
        <w:numPr>
          <w:ilvl w:val="0"/>
          <w:numId w:val="45"/>
        </w:numPr>
        <w:spacing w:line="240" w:lineRule="auto"/>
        <w:jc w:val="both"/>
      </w:pPr>
      <w:bookmarkStart w:id="43" w:name="_Hlk32304256"/>
      <w:bookmarkStart w:id="44"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3"/>
    <w:p w14:paraId="6408016D" w14:textId="7428F06C" w:rsidR="00CD5B58" w:rsidRPr="00CD5B58" w:rsidRDefault="006D5E49" w:rsidP="00392563">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5" w:name="_Hlk510519061"/>
      <w:r w:rsidRPr="0079614B">
        <w:rPr>
          <w:rFonts w:asciiTheme="minorHAnsi" w:hAnsiTheme="minorHAnsi"/>
          <w:sz w:val="22"/>
        </w:rPr>
        <w:t>při vzájemném vyrovnání účelně vynaložených a prokazatelně doložených nákladů ke dni zániku Smlouvy</w:t>
      </w:r>
      <w:bookmarkEnd w:id="45"/>
      <w:r w:rsidRPr="0079614B">
        <w:rPr>
          <w:rFonts w:asciiTheme="minorHAnsi" w:hAnsiTheme="minorHAnsi"/>
          <w:sz w:val="22"/>
        </w:rPr>
        <w:t xml:space="preserve">, </w:t>
      </w:r>
    </w:p>
    <w:p w14:paraId="05B84AF6" w14:textId="3DF6C757" w:rsidR="00CD5B58" w:rsidRPr="00D01C50" w:rsidRDefault="00ED0DD2" w:rsidP="007B5555">
      <w:pPr>
        <w:pStyle w:val="Odrazka1zacislem"/>
        <w:numPr>
          <w:ilvl w:val="0"/>
          <w:numId w:val="46"/>
        </w:numPr>
        <w:rPr>
          <w:rFonts w:asciiTheme="minorHAnsi" w:hAnsiTheme="minorHAnsi"/>
          <w:sz w:val="22"/>
        </w:rPr>
      </w:pPr>
      <w:r w:rsidRPr="00D01C50">
        <w:rPr>
          <w:rFonts w:asciiTheme="minorHAnsi" w:hAnsiTheme="minorHAnsi"/>
          <w:sz w:val="22"/>
        </w:rPr>
        <w:t xml:space="preserve">písemnou </w:t>
      </w:r>
      <w:r w:rsidR="00CD5B58" w:rsidRPr="00D01C50">
        <w:rPr>
          <w:rFonts w:asciiTheme="minorHAnsi" w:hAnsiTheme="minorHAnsi"/>
          <w:sz w:val="22"/>
        </w:rPr>
        <w:t>výpovědí kterékoliv ze Smluvních stran bez udání důvodů</w:t>
      </w:r>
      <w:r w:rsidR="008A45A9" w:rsidRPr="00D01C50">
        <w:rPr>
          <w:rFonts w:asciiTheme="minorHAnsi" w:hAnsiTheme="minorHAnsi"/>
          <w:sz w:val="22"/>
        </w:rPr>
        <w:t>, v</w:t>
      </w:r>
      <w:r w:rsidR="00CD5B58" w:rsidRPr="00D01C50">
        <w:rPr>
          <w:rFonts w:asciiTheme="minorHAnsi" w:hAnsiTheme="minorHAnsi"/>
          <w:sz w:val="22"/>
        </w:rPr>
        <w:t xml:space="preserve">ýpovědní </w:t>
      </w:r>
      <w:r w:rsidRPr="00D01C50">
        <w:rPr>
          <w:rFonts w:asciiTheme="minorHAnsi" w:hAnsiTheme="minorHAnsi"/>
          <w:sz w:val="22"/>
        </w:rPr>
        <w:t>doba</w:t>
      </w:r>
      <w:r w:rsidR="00CD5B58" w:rsidRPr="00D01C50">
        <w:rPr>
          <w:rFonts w:asciiTheme="minorHAnsi" w:hAnsiTheme="minorHAnsi"/>
          <w:sz w:val="22"/>
        </w:rPr>
        <w:t xml:space="preserve"> je 12 měsíců a běží od prvního dne </w:t>
      </w:r>
      <w:r w:rsidR="0069555D" w:rsidRPr="00D01C50">
        <w:rPr>
          <w:rFonts w:asciiTheme="minorHAnsi" w:hAnsiTheme="minorHAnsi"/>
          <w:sz w:val="22"/>
        </w:rPr>
        <w:t xml:space="preserve">kalendářního </w:t>
      </w:r>
      <w:r w:rsidR="00CD5B58" w:rsidRPr="00D01C50">
        <w:rPr>
          <w:rFonts w:asciiTheme="minorHAnsi" w:hAnsiTheme="minorHAnsi"/>
          <w:sz w:val="22"/>
        </w:rPr>
        <w:t>měsíce následujícího po doručen</w:t>
      </w:r>
      <w:r w:rsidR="008A45A9" w:rsidRPr="00D01C50">
        <w:rPr>
          <w:rFonts w:asciiTheme="minorHAnsi" w:hAnsiTheme="minorHAnsi"/>
          <w:sz w:val="22"/>
        </w:rPr>
        <w:t>í výpovědi druhé Smluvní straně,</w:t>
      </w:r>
    </w:p>
    <w:p w14:paraId="2209E554" w14:textId="7EC24FA8" w:rsidR="009F665E" w:rsidRPr="00B56403" w:rsidRDefault="009F665E" w:rsidP="007B5555">
      <w:pPr>
        <w:pStyle w:val="Odrazka1zacislem"/>
        <w:numPr>
          <w:ilvl w:val="0"/>
          <w:numId w:val="46"/>
        </w:numPr>
        <w:rPr>
          <w:rFonts w:asciiTheme="minorHAnsi" w:hAnsiTheme="minorHAnsi"/>
          <w:sz w:val="22"/>
        </w:rPr>
      </w:pPr>
      <w:bookmarkStart w:id="46" w:name="_Hlk510519133"/>
      <w:bookmarkStart w:id="47" w:name="_Hlk510516674"/>
      <w:bookmarkStart w:id="48"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w:t>
      </w:r>
      <w:r w:rsidR="002857A8">
        <w:rPr>
          <w:rFonts w:asciiTheme="minorHAnsi" w:hAnsiTheme="minorHAnsi"/>
          <w:sz w:val="22"/>
        </w:rPr>
        <w:t>.</w:t>
      </w:r>
      <w:r w:rsidRPr="00B56403">
        <w:rPr>
          <w:rFonts w:asciiTheme="minorHAnsi" w:hAnsiTheme="minorHAnsi"/>
          <w:sz w:val="22"/>
        </w:rPr>
        <w:t xml:space="preserve"> tohoto článku, </w:t>
      </w:r>
    </w:p>
    <w:p w14:paraId="378F74A8" w14:textId="271E9673" w:rsidR="0079614B" w:rsidRPr="002857A8" w:rsidRDefault="007F331E" w:rsidP="007B5555">
      <w:pPr>
        <w:pStyle w:val="Odrazka1zacislem"/>
        <w:numPr>
          <w:ilvl w:val="0"/>
          <w:numId w:val="46"/>
        </w:numPr>
        <w:rPr>
          <w:rFonts w:asciiTheme="minorHAnsi" w:hAnsiTheme="minorHAnsi"/>
          <w:sz w:val="22"/>
        </w:rPr>
      </w:pPr>
      <w:bookmarkStart w:id="49" w:name="_Hlk510779315"/>
      <w:bookmarkEnd w:id="46"/>
      <w:r w:rsidRPr="002857A8">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2857A8">
        <w:rPr>
          <w:rFonts w:asciiTheme="minorHAnsi" w:hAnsiTheme="minorHAnsi"/>
          <w:sz w:val="22"/>
        </w:rPr>
        <w:t>ve znění pozdějších předpisů</w:t>
      </w:r>
      <w:r w:rsidRPr="002857A8">
        <w:rPr>
          <w:rFonts w:asciiTheme="minorHAnsi" w:hAnsiTheme="minorHAnsi"/>
          <w:sz w:val="22"/>
        </w:rPr>
        <w:t xml:space="preserve">, </w:t>
      </w:r>
      <w:r w:rsidR="0079614B" w:rsidRPr="002857A8">
        <w:rPr>
          <w:rFonts w:asciiTheme="minorHAnsi" w:hAnsiTheme="minorHAnsi"/>
          <w:sz w:val="22"/>
        </w:rPr>
        <w:t xml:space="preserve">pokud bude </w:t>
      </w:r>
      <w:r w:rsidR="008D37BC" w:rsidRPr="002857A8">
        <w:rPr>
          <w:rFonts w:asciiTheme="minorHAnsi" w:hAnsiTheme="minorHAnsi"/>
          <w:sz w:val="22"/>
        </w:rPr>
        <w:t xml:space="preserve">Poskytovatel </w:t>
      </w:r>
      <w:r w:rsidR="0079614B" w:rsidRPr="002857A8">
        <w:rPr>
          <w:rFonts w:asciiTheme="minorHAnsi" w:hAnsiTheme="minorHAnsi"/>
          <w:sz w:val="22"/>
        </w:rPr>
        <w:t xml:space="preserve">v insolvenčním řízení </w:t>
      </w:r>
      <w:r w:rsidR="008D37BC" w:rsidRPr="002857A8">
        <w:rPr>
          <w:rFonts w:asciiTheme="minorHAnsi" w:hAnsiTheme="minorHAnsi"/>
          <w:sz w:val="22"/>
        </w:rPr>
        <w:t xml:space="preserve">a </w:t>
      </w:r>
      <w:r w:rsidR="0079614B" w:rsidRPr="002857A8">
        <w:rPr>
          <w:rFonts w:asciiTheme="minorHAnsi" w:hAnsiTheme="minorHAnsi"/>
          <w:sz w:val="22"/>
        </w:rPr>
        <w:t xml:space="preserve">bude rozhodnuto o jeho úpadku nebo bude-li vůči </w:t>
      </w:r>
      <w:r w:rsidR="008D37BC" w:rsidRPr="002857A8">
        <w:rPr>
          <w:rFonts w:asciiTheme="minorHAnsi" w:hAnsiTheme="minorHAnsi"/>
          <w:sz w:val="22"/>
        </w:rPr>
        <w:t xml:space="preserve">Poskytovateli </w:t>
      </w:r>
      <w:r w:rsidR="0079614B" w:rsidRPr="002857A8">
        <w:rPr>
          <w:rFonts w:asciiTheme="minorHAnsi" w:hAnsiTheme="minorHAnsi"/>
          <w:sz w:val="22"/>
        </w:rPr>
        <w:t>insolvenční návrh zamítnut pro nedostatek majetku k úhradě nákladů insolvenčního řízení</w:t>
      </w:r>
      <w:r w:rsidR="003E2E86">
        <w:rPr>
          <w:rFonts w:asciiTheme="minorHAnsi" w:hAnsiTheme="minorHAnsi"/>
          <w:sz w:val="22"/>
        </w:rPr>
        <w:t>,</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lastRenderedPageBreak/>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50" w:name="_Hlk510521724"/>
      <w:bookmarkStart w:id="51" w:name="_Hlk510517244"/>
      <w:bookmarkEnd w:id="47"/>
      <w:bookmarkEnd w:id="48"/>
      <w:bookmarkEnd w:id="49"/>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0"/>
    <w:p w14:paraId="4189833B" w14:textId="2171DAEA"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r w:rsidR="002857A8">
        <w:rPr>
          <w:sz w:val="22"/>
          <w:szCs w:val="22"/>
        </w:rPr>
        <w:t>,</w:t>
      </w:r>
    </w:p>
    <w:p w14:paraId="45F007AA" w14:textId="6CEB25E2"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r w:rsidR="003E2E86">
        <w:t>,</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4"/>
    <w:bookmarkEnd w:id="51"/>
    <w:p w14:paraId="6934D9E7" w14:textId="77777777" w:rsidR="0079614B" w:rsidRPr="001742BB" w:rsidRDefault="0079614B" w:rsidP="00392563">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0BE0E9FE" w14:textId="04103619" w:rsidR="004957B2" w:rsidRDefault="0079614B" w:rsidP="007B5555">
      <w:pPr>
        <w:numPr>
          <w:ilvl w:val="0"/>
          <w:numId w:val="32"/>
        </w:numPr>
        <w:spacing w:after="60" w:line="240" w:lineRule="auto"/>
        <w:jc w:val="both"/>
      </w:pPr>
      <w:r w:rsidRPr="005B6048">
        <w:t>Tato Smlouva nabývá účinnosti dnem podpisu akceptačního protokolu</w:t>
      </w:r>
      <w:r w:rsidR="004957B2" w:rsidRPr="005B6048">
        <w:t xml:space="preserve">, </w:t>
      </w:r>
      <w:r w:rsidRPr="005B6048">
        <w:t>kterým Objednatel přebírá dílo, resp. Spravovaný systém ve smyslu Přílohy č. 1</w:t>
      </w:r>
      <w:r w:rsidR="004957B2" w:rsidRPr="005B6048">
        <w:t xml:space="preserve"> této smlouvy, do řádného užití, nejdříve však dnem jejího uveřejnění v Registru smluv </w:t>
      </w:r>
      <w:bookmarkStart w:id="52" w:name="_Hlk510780964"/>
      <w:r w:rsidR="004957B2" w:rsidRPr="005B6048">
        <w:t xml:space="preserve">dle </w:t>
      </w:r>
      <w:r w:rsidR="004957B2" w:rsidRPr="005B6048">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3" w:name="_Hlk501615693"/>
      <w:bookmarkEnd w:id="52"/>
      <w:r>
        <w:rPr>
          <w:color w:val="2F5496" w:themeColor="accent1" w:themeShade="BF"/>
        </w:rPr>
        <w:t xml:space="preserve"> </w:t>
      </w:r>
      <w:bookmarkStart w:id="54"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5" w:name="_Hlk511393813"/>
      <w:bookmarkEnd w:id="53"/>
      <w:r w:rsidRPr="0033106F">
        <w:t>Jakékoliv změny Smlouvy musí být sepsány formou písemných dodatků ke Smlouvě a musí být podepsány Smluvními stranami, osobami oprávněnými k takovému jednání.</w:t>
      </w:r>
    </w:p>
    <w:bookmarkEnd w:id="55"/>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w:t>
      </w:r>
      <w:r w:rsidRPr="00801850">
        <w:lastRenderedPageBreak/>
        <w:t xml:space="preserve">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41EFA398" w14:textId="77777777" w:rsidR="00D674D8" w:rsidRPr="00282F2D" w:rsidRDefault="00D674D8" w:rsidP="00D674D8">
      <w:pPr>
        <w:numPr>
          <w:ilvl w:val="0"/>
          <w:numId w:val="41"/>
        </w:numPr>
        <w:spacing w:after="60" w:line="240" w:lineRule="auto"/>
        <w:jc w:val="both"/>
      </w:pPr>
      <w:r>
        <w:t xml:space="preserve">Poskytovatel </w:t>
      </w:r>
      <w:r w:rsidRPr="00D5437E">
        <w:t xml:space="preserve">bere na vědomí, že </w:t>
      </w:r>
      <w:r>
        <w:t>Kupující</w:t>
      </w:r>
      <w:r w:rsidRPr="00D5437E">
        <w:t xml:space="preserve"> je dle zákona č. 340/2015 Sb., o zvláštních podmínkách účinnosti některých smluv, uveřejňování těchto smluv a o registru </w:t>
      </w:r>
      <w:r w:rsidRPr="005065E3">
        <w:t xml:space="preserve">smluv, </w:t>
      </w:r>
      <w:r>
        <w:t>ve znění pozdějších předpisů</w:t>
      </w:r>
      <w:r w:rsidRPr="005065E3">
        <w:t>, je</w:t>
      </w:r>
      <w:r w:rsidRPr="00D5437E">
        <w:t xml:space="preserve"> povinným subjektem a souhlasí se zveřejněním této Smlouvy. </w:t>
      </w:r>
      <w:r>
        <w:t>Kupující</w:t>
      </w:r>
      <w:r w:rsidRPr="00D5437E">
        <w:t xml:space="preserve"> se zavazuje bezodkladně po uzavření této Smlouvy odeslat Smlouvu k řádnému uveřejnění do Registru smluv.  </w:t>
      </w:r>
      <w:r w:rsidRPr="007D28B5">
        <w:t xml:space="preserve">O uveřejnění Smlouvy bude druhá smluvní strana informována prostřednictvím datové schránky, kdy obdrží zprávu o zveřejnění přímo z Registru smluv. </w:t>
      </w:r>
      <w:r w:rsidRPr="00D5437E">
        <w:t>Smluvní strany berou na vědomí, že nebude-li Smlouva zveřejněna ani 90. den od jejího uzavření, je následujícím dnem zrušena od počátku s účinky případného bezdůvodného obohacení.</w:t>
      </w:r>
    </w:p>
    <w:p w14:paraId="0D0DEDD0" w14:textId="367FFB62" w:rsidR="00E22D89" w:rsidRDefault="00BD36B9" w:rsidP="007B5555">
      <w:pPr>
        <w:numPr>
          <w:ilvl w:val="0"/>
          <w:numId w:val="41"/>
        </w:numPr>
        <w:spacing w:after="60" w:line="240" w:lineRule="auto"/>
        <w:jc w:val="both"/>
      </w:pPr>
      <w:r w:rsidRPr="002A1EC1">
        <w:t>Tato smlouva je vyhotovena v 1 originále, který je elektronicky podepsaný oběma smluvními stranami.</w:t>
      </w:r>
      <w:r w:rsidR="00E22D89">
        <w:t xml:space="preserve"> </w:t>
      </w:r>
    </w:p>
    <w:p w14:paraId="6A690141" w14:textId="58D128C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4"/>
    <w:p w14:paraId="4759122A" w14:textId="77777777" w:rsidR="00312FBE" w:rsidRPr="00640A13" w:rsidRDefault="00D44251" w:rsidP="00392563">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7CFE6C49" w14:textId="22F2B622" w:rsidR="00A91B88" w:rsidRDefault="00651661" w:rsidP="00392563">
      <w:pPr>
        <w:numPr>
          <w:ilvl w:val="0"/>
          <w:numId w:val="18"/>
        </w:numPr>
        <w:spacing w:after="0" w:line="240" w:lineRule="auto"/>
        <w:jc w:val="both"/>
      </w:pPr>
      <w:r>
        <w:t xml:space="preserve">Součástí </w:t>
      </w:r>
      <w:r w:rsidR="00EA0125">
        <w:t>Smlouv</w:t>
      </w:r>
      <w:r>
        <w:t>y jsou tyto přílohy:</w:t>
      </w:r>
    </w:p>
    <w:p w14:paraId="0E6C81C9" w14:textId="46468C28" w:rsidR="00651661" w:rsidRDefault="00651661" w:rsidP="00392563">
      <w:pPr>
        <w:spacing w:after="0" w:line="240" w:lineRule="auto"/>
        <w:ind w:left="708"/>
        <w:rPr>
          <w:szCs w:val="20"/>
        </w:rPr>
      </w:pPr>
      <w:r w:rsidRPr="00801850">
        <w:rPr>
          <w:szCs w:val="20"/>
        </w:rPr>
        <w:t xml:space="preserve">Příloha č. 1 – </w:t>
      </w:r>
      <w:bookmarkStart w:id="56"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6"/>
    <w:p w14:paraId="7331DA07" w14:textId="77777777" w:rsidR="0012321B" w:rsidRPr="0012321B" w:rsidRDefault="0012321B" w:rsidP="00392563">
      <w:pPr>
        <w:spacing w:after="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392563">
      <w:pPr>
        <w:spacing w:after="0" w:line="240" w:lineRule="auto"/>
        <w:ind w:left="708"/>
        <w:rPr>
          <w:szCs w:val="20"/>
        </w:rPr>
      </w:pPr>
      <w:r w:rsidRPr="00633A78">
        <w:rPr>
          <w:szCs w:val="20"/>
        </w:rPr>
        <w:t>Příloha č. 3 – Cenové kalkulace a stanovení celkové ceny poskytovaných služeb</w:t>
      </w:r>
    </w:p>
    <w:p w14:paraId="7D4263C5" w14:textId="40C0D8B0" w:rsidR="00640A13" w:rsidRDefault="00640A13" w:rsidP="00392563">
      <w:pPr>
        <w:spacing w:after="0" w:line="240" w:lineRule="auto"/>
        <w:ind w:left="708"/>
        <w:rPr>
          <w:szCs w:val="20"/>
        </w:rPr>
      </w:pPr>
      <w:r w:rsidRPr="00651661">
        <w:rPr>
          <w:szCs w:val="20"/>
        </w:rPr>
        <w:t xml:space="preserve">Příloha č. </w:t>
      </w:r>
      <w:r w:rsidR="00A876BA">
        <w:rPr>
          <w:szCs w:val="20"/>
        </w:rPr>
        <w:t>4</w:t>
      </w:r>
      <w:r>
        <w:rPr>
          <w:szCs w:val="20"/>
        </w:rPr>
        <w:t xml:space="preserve"> – Zodpovědné osoby</w:t>
      </w:r>
    </w:p>
    <w:p w14:paraId="76FA74C9" w14:textId="28F01A68" w:rsidR="00640A13" w:rsidRDefault="00633A78" w:rsidP="00392563">
      <w:pPr>
        <w:spacing w:after="0" w:line="240" w:lineRule="auto"/>
        <w:ind w:left="708"/>
        <w:rPr>
          <w:szCs w:val="20"/>
        </w:rPr>
      </w:pPr>
      <w:r>
        <w:rPr>
          <w:szCs w:val="20"/>
        </w:rPr>
        <w:t xml:space="preserve">Příloha č. </w:t>
      </w:r>
      <w:r w:rsidR="00A876BA">
        <w:rPr>
          <w:szCs w:val="20"/>
        </w:rPr>
        <w:t>5</w:t>
      </w:r>
      <w:r w:rsidR="00640A13" w:rsidRPr="00640A13">
        <w:rPr>
          <w:szCs w:val="20"/>
        </w:rPr>
        <w:t xml:space="preserve"> - Definice </w:t>
      </w:r>
      <w:r w:rsidR="00E146E4">
        <w:rPr>
          <w:szCs w:val="20"/>
        </w:rPr>
        <w:t>pojmů</w:t>
      </w:r>
    </w:p>
    <w:p w14:paraId="447BC1B5" w14:textId="79AF4DAF" w:rsidR="009075EB" w:rsidRPr="00A743BF" w:rsidRDefault="009075EB" w:rsidP="00392563">
      <w:pPr>
        <w:spacing w:after="0" w:line="240" w:lineRule="auto"/>
        <w:ind w:left="708"/>
        <w:rPr>
          <w:szCs w:val="20"/>
        </w:rPr>
      </w:pPr>
      <w:bookmarkStart w:id="57" w:name="_Hlk32304743"/>
      <w:bookmarkStart w:id="58" w:name="_Hlk152052667"/>
      <w:r w:rsidRPr="002655DD">
        <w:rPr>
          <w:szCs w:val="20"/>
        </w:rPr>
        <w:t xml:space="preserve">Příloha č. </w:t>
      </w:r>
      <w:r w:rsidR="00A876BA">
        <w:rPr>
          <w:szCs w:val="20"/>
        </w:rPr>
        <w:t>6</w:t>
      </w:r>
      <w:r w:rsidRPr="002655DD">
        <w:rPr>
          <w:szCs w:val="20"/>
        </w:rPr>
        <w:t xml:space="preserve"> – Bezpečnostní požadavky</w:t>
      </w:r>
    </w:p>
    <w:bookmarkEnd w:id="57"/>
    <w:p w14:paraId="3E523713" w14:textId="77777777" w:rsidR="00651661" w:rsidRPr="00651661" w:rsidRDefault="00651661" w:rsidP="00651661">
      <w:pPr>
        <w:spacing w:after="120" w:line="240" w:lineRule="auto"/>
        <w:ind w:left="708"/>
        <w:rPr>
          <w:szCs w:val="20"/>
        </w:rPr>
      </w:pPr>
    </w:p>
    <w:p w14:paraId="32164F92" w14:textId="5D572F08" w:rsidR="00F10F49" w:rsidRPr="006F5328" w:rsidRDefault="00F10F49" w:rsidP="006F5328">
      <w:pPr>
        <w:tabs>
          <w:tab w:val="left" w:pos="5387"/>
        </w:tabs>
        <w:spacing w:after="120" w:line="240" w:lineRule="auto"/>
        <w:rPr>
          <w:szCs w:val="20"/>
        </w:rPr>
      </w:pPr>
      <w:r>
        <w:rPr>
          <w:szCs w:val="20"/>
        </w:rPr>
        <w:t>Za Objednatele:</w:t>
      </w:r>
      <w:r>
        <w:rPr>
          <w:szCs w:val="20"/>
        </w:rPr>
        <w:tab/>
        <w:t>Za Poskytovatele:</w:t>
      </w:r>
    </w:p>
    <w:p w14:paraId="7317B48F" w14:textId="232F0172" w:rsidR="00A91B88" w:rsidRDefault="00A91B88" w:rsidP="006F5328">
      <w:pPr>
        <w:tabs>
          <w:tab w:val="left" w:pos="5387"/>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843837">
        <w:t xml:space="preserve">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5298E7E3" w14:textId="77777777" w:rsidR="00BD36B9" w:rsidRDefault="00BD36B9" w:rsidP="00414E80">
      <w:pPr>
        <w:spacing w:before="120" w:after="120"/>
      </w:pPr>
    </w:p>
    <w:p w14:paraId="28AAF25F" w14:textId="77777777" w:rsidR="00BD36B9" w:rsidRDefault="00BD36B9" w:rsidP="00414E80">
      <w:pPr>
        <w:spacing w:before="120" w:after="120"/>
      </w:pPr>
    </w:p>
    <w:bookmarkEnd w:id="58"/>
    <w:p w14:paraId="514E765B" w14:textId="76851562" w:rsidR="003660CE" w:rsidRPr="00A0362A" w:rsidRDefault="003660CE" w:rsidP="006F5328">
      <w:pPr>
        <w:tabs>
          <w:tab w:val="left" w:pos="5387"/>
        </w:tabs>
        <w:spacing w:after="0"/>
      </w:pPr>
      <w:r>
        <w:t>…………..</w:t>
      </w:r>
      <w:r w:rsidRPr="00A0362A">
        <w:t>……………………………………</w:t>
      </w:r>
      <w:r w:rsidR="00392563">
        <w:t>….</w:t>
      </w:r>
      <w:r w:rsidR="006F5328">
        <w:t>.</w:t>
      </w:r>
      <w:r w:rsidR="006F5328">
        <w:tab/>
      </w:r>
      <w:r w:rsidRPr="00A0362A">
        <w:t>……………………………………</w:t>
      </w:r>
      <w:r>
        <w:t>………</w:t>
      </w:r>
      <w:r w:rsidR="006F5328">
        <w:t>….</w:t>
      </w:r>
      <w:r>
        <w:t>…</w:t>
      </w:r>
    </w:p>
    <w:p w14:paraId="4A1F53C7" w14:textId="3CCC45A3" w:rsidR="003660CE" w:rsidRDefault="003660CE" w:rsidP="006F5328">
      <w:pPr>
        <w:spacing w:after="0"/>
      </w:pPr>
      <w:r>
        <w:t xml:space="preserve">    MUDr. Tomáš Gottvald, MHA</w:t>
      </w:r>
      <w:r>
        <w:tab/>
      </w:r>
      <w:r>
        <w:tab/>
      </w:r>
      <w:r>
        <w:tab/>
      </w:r>
      <w:r>
        <w:tab/>
        <w:t xml:space="preserve">      </w:t>
      </w:r>
      <w:r>
        <w:tab/>
      </w:r>
      <w:r w:rsidR="006F5328">
        <w:t xml:space="preserve">              </w:t>
      </w:r>
      <w:r w:rsidRPr="004A7EBF">
        <w:rPr>
          <w:highlight w:val="yellow"/>
        </w:rPr>
        <w:t>jméno</w:t>
      </w:r>
    </w:p>
    <w:p w14:paraId="2EDDE784" w14:textId="47429595" w:rsidR="003660CE" w:rsidRDefault="003660CE" w:rsidP="006F5328">
      <w:pPr>
        <w:spacing w:after="0"/>
      </w:pPr>
      <w:r>
        <w:t xml:space="preserve">      předseda představenstva</w:t>
      </w:r>
      <w:r>
        <w:tab/>
      </w:r>
      <w:r>
        <w:tab/>
      </w:r>
      <w:r>
        <w:tab/>
      </w:r>
      <w:r>
        <w:tab/>
      </w:r>
      <w:r>
        <w:tab/>
        <w:t xml:space="preserve"> </w:t>
      </w:r>
      <w:r>
        <w:tab/>
      </w:r>
      <w:r w:rsidRPr="00A4298B">
        <w:rPr>
          <w:highlight w:val="yellow"/>
        </w:rPr>
        <w:t>pozice</w:t>
      </w:r>
      <w:r>
        <w:tab/>
      </w:r>
    </w:p>
    <w:p w14:paraId="12076DDA" w14:textId="77777777" w:rsidR="003660CE" w:rsidRDefault="003660CE" w:rsidP="003660CE">
      <w:pPr>
        <w:spacing w:before="120" w:after="120"/>
      </w:pPr>
    </w:p>
    <w:p w14:paraId="2FBD8B98" w14:textId="77777777" w:rsidR="006F5328" w:rsidRDefault="006F5328" w:rsidP="003660CE">
      <w:pPr>
        <w:spacing w:before="120" w:after="120"/>
      </w:pPr>
    </w:p>
    <w:p w14:paraId="2009D706" w14:textId="77777777" w:rsidR="006F5328" w:rsidRDefault="006F5328" w:rsidP="003660CE">
      <w:pPr>
        <w:spacing w:before="120" w:after="120"/>
      </w:pPr>
    </w:p>
    <w:p w14:paraId="4A9747CE" w14:textId="77777777" w:rsidR="006F5328" w:rsidRDefault="006F5328" w:rsidP="003660CE">
      <w:pPr>
        <w:spacing w:before="120" w:after="120"/>
      </w:pPr>
    </w:p>
    <w:p w14:paraId="07279EBD" w14:textId="72924939" w:rsidR="00A62EB7" w:rsidRDefault="00A62EB7" w:rsidP="006F5328">
      <w:pPr>
        <w:tabs>
          <w:tab w:val="left" w:pos="2268"/>
          <w:tab w:val="left" w:pos="5387"/>
        </w:tabs>
        <w:autoSpaceDN w:val="0"/>
        <w:spacing w:after="0"/>
      </w:pPr>
      <w:r>
        <w:t>………..</w:t>
      </w:r>
      <w:r w:rsidRPr="00A0362A">
        <w:t>……………………………………</w:t>
      </w:r>
      <w:r w:rsidR="006F5328">
        <w:t>……..</w:t>
      </w:r>
      <w:r w:rsidR="006F5328">
        <w:tab/>
      </w:r>
      <w:r>
        <w:t>……………………………………………</w:t>
      </w:r>
      <w:r w:rsidR="006F5328">
        <w:t>…….</w:t>
      </w:r>
      <w:r>
        <w:t>.</w:t>
      </w:r>
    </w:p>
    <w:p w14:paraId="16017FEB" w14:textId="39DE17DB" w:rsidR="00A62EB7" w:rsidRPr="00A0362A" w:rsidRDefault="00A62EB7" w:rsidP="006F5328">
      <w:pPr>
        <w:tabs>
          <w:tab w:val="left" w:pos="2268"/>
        </w:tabs>
        <w:autoSpaceDN w:val="0"/>
        <w:spacing w:after="0" w:line="240" w:lineRule="auto"/>
      </w:pPr>
      <w:r>
        <w:t xml:space="preserve">  </w:t>
      </w:r>
      <w:r w:rsidRPr="009B07A9">
        <w:t xml:space="preserve">  </w:t>
      </w:r>
      <w:r>
        <w:t xml:space="preserve">               Ing. Petr Vrba</w:t>
      </w:r>
      <w:r w:rsidRPr="009B07A9">
        <w:t xml:space="preserve"> </w:t>
      </w:r>
      <w:r>
        <w:tab/>
      </w:r>
      <w:r>
        <w:tab/>
      </w:r>
      <w:r>
        <w:tab/>
      </w:r>
      <w:r>
        <w:tab/>
        <w:t xml:space="preserve">  </w:t>
      </w:r>
      <w:r>
        <w:tab/>
      </w:r>
      <w:r>
        <w:tab/>
      </w:r>
      <w:r w:rsidR="006F5328">
        <w:t xml:space="preserve">              </w:t>
      </w:r>
      <w:r w:rsidRPr="00F3760E">
        <w:rPr>
          <w:highlight w:val="yellow"/>
        </w:rPr>
        <w:t>jméno</w:t>
      </w:r>
    </w:p>
    <w:p w14:paraId="52952A3E" w14:textId="742E4C2F" w:rsidR="00A62EB7" w:rsidRDefault="00A62EB7" w:rsidP="006F5328">
      <w:pPr>
        <w:spacing w:after="0"/>
      </w:pPr>
      <w:r>
        <w:t xml:space="preserve">    místopředseda představenstva</w:t>
      </w:r>
      <w:r w:rsidRPr="00A0362A">
        <w:tab/>
      </w:r>
      <w:r>
        <w:tab/>
      </w:r>
      <w:r>
        <w:tab/>
      </w:r>
      <w:r>
        <w:tab/>
        <w:t xml:space="preserve"> </w:t>
      </w:r>
      <w:r>
        <w:tab/>
      </w:r>
      <w:r w:rsidRPr="009A0A4E">
        <w:rPr>
          <w:highlight w:val="yellow"/>
        </w:rPr>
        <w:t>pozice</w:t>
      </w:r>
      <w:r w:rsidRPr="00A0362A">
        <w:tab/>
      </w:r>
    </w:p>
    <w:p w14:paraId="69F1B847" w14:textId="34EEDF3B" w:rsidR="003660CE" w:rsidRDefault="003660CE" w:rsidP="006F5328">
      <w:pPr>
        <w:tabs>
          <w:tab w:val="left" w:pos="2268"/>
        </w:tabs>
        <w:autoSpaceDN w:val="0"/>
        <w:spacing w:after="0"/>
      </w:pPr>
    </w:p>
    <w:p w14:paraId="3A4FFAD2" w14:textId="5E3875FF" w:rsidR="00C634DA" w:rsidRPr="00905094" w:rsidRDefault="005C0549" w:rsidP="007B5555">
      <w:pPr>
        <w:rPr>
          <w:b/>
          <w:sz w:val="24"/>
        </w:rPr>
      </w:pPr>
      <w:bookmarkStart w:id="59" w:name="_Hlk506979781"/>
      <w:r w:rsidRPr="00905094">
        <w:rPr>
          <w:b/>
          <w:sz w:val="24"/>
        </w:rPr>
        <w:lastRenderedPageBreak/>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0" w:name="_Hlk506546059"/>
      <w:bookmarkStart w:id="61" w:name="_Hlk506979792"/>
      <w:bookmarkEnd w:id="59"/>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0"/>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2" w:name="_Hlk506979820"/>
      <w:bookmarkEnd w:id="61"/>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22A0507E" w14:textId="77777777" w:rsidR="006F5328" w:rsidRPr="005C0549" w:rsidRDefault="006F5328" w:rsidP="005C0549"/>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63" w:name="_Hlk32305176"/>
      <w:bookmarkStart w:id="64" w:name="_Hlk514657925"/>
      <w:bookmarkEnd w:id="62"/>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bookmarkEnd w:id="63"/>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307C48DD" w14:textId="77777777" w:rsidR="006F5328" w:rsidRPr="00224094" w:rsidRDefault="006F5328" w:rsidP="00773F8C">
      <w:pPr>
        <w:spacing w:after="0"/>
        <w:rPr>
          <w:rFonts w:cs="Arial"/>
          <w:i/>
          <w:color w:val="808080" w:themeColor="background1" w:themeShade="80"/>
        </w:rPr>
      </w:pP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4BAE8E21" w14:textId="2A102E9F" w:rsidR="00990B6E" w:rsidRPr="00BD36B9" w:rsidRDefault="00773F8C" w:rsidP="00BD36B9">
      <w:pPr>
        <w:ind w:firstLine="708"/>
        <w:rPr>
          <w:rFonts w:cs="Arial"/>
        </w:rPr>
      </w:pPr>
      <w:r w:rsidRPr="00E53A96">
        <w:rPr>
          <w:rFonts w:cs="Arial"/>
          <w:highlight w:val="yellow"/>
        </w:rPr>
        <w:t>atd.</w:t>
      </w:r>
      <w:r w:rsidR="00990B6E">
        <w:br w:type="page"/>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65" w:name="_Hlk514657959"/>
      <w:bookmarkEnd w:id="64"/>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6" w:name="_Hlk511371442"/>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6"/>
    <w:p w14:paraId="4698338F" w14:textId="77777777" w:rsidR="00773F8C" w:rsidRDefault="00773F8C" w:rsidP="00773F8C">
      <w:pPr>
        <w:spacing w:after="0"/>
        <w:rPr>
          <w:rFonts w:cs="Arial"/>
        </w:rPr>
      </w:pPr>
    </w:p>
    <w:p w14:paraId="57FEC845" w14:textId="77777777" w:rsidR="00773F8C"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16AF27D3" w14:textId="77777777" w:rsidR="006F5328" w:rsidRPr="00224094" w:rsidRDefault="006F5328" w:rsidP="00773F8C">
      <w:pPr>
        <w:spacing w:after="0"/>
        <w:rPr>
          <w:rFonts w:cs="Arial"/>
          <w:i/>
          <w:color w:val="808080" w:themeColor="background1" w:themeShade="80"/>
        </w:rPr>
      </w:pP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5"/>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67"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68" w:name="_Hlk517346872"/>
      <w:bookmarkEnd w:id="67"/>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250E4445"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či jiných softwarových komponent nutných pro zajištění poskytovaných služeb danou konfigurační položkou</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w:t>
      </w:r>
      <w:r w:rsidRPr="005B6048">
        <w:rPr>
          <w:rFonts w:cs="Arial"/>
        </w:rPr>
        <w:t>upgradů 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5DFAF4EB" w14:textId="77777777" w:rsidR="00C17467" w:rsidRDefault="00C17467" w:rsidP="00C17467">
      <w:pPr>
        <w:pStyle w:val="Odstavecseseznamem"/>
        <w:numPr>
          <w:ilvl w:val="0"/>
          <w:numId w:val="51"/>
        </w:numPr>
        <w:spacing w:before="0" w:line="240" w:lineRule="auto"/>
        <w:ind w:left="1406" w:hanging="357"/>
        <w:contextualSpacing w:val="0"/>
        <w:jc w:val="left"/>
        <w:rPr>
          <w:rFonts w:cs="Arial"/>
          <w:sz w:val="22"/>
          <w:szCs w:val="22"/>
        </w:rPr>
      </w:pPr>
      <w:bookmarkStart w:id="69" w:name="_Hlk517346901"/>
      <w:bookmarkEnd w:id="68"/>
      <w:r w:rsidRPr="0012605E">
        <w:rPr>
          <w:rFonts w:eastAsiaTheme="minorHAnsi" w:cs="Arial"/>
          <w:b/>
          <w:sz w:val="22"/>
          <w:szCs w:val="22"/>
        </w:rPr>
        <w:t>Instalace a implementace</w:t>
      </w:r>
      <w:r w:rsidRPr="0012605E">
        <w:rPr>
          <w:rFonts w:cs="Arial"/>
          <w:sz w:val="22"/>
          <w:szCs w:val="22"/>
        </w:rPr>
        <w:t xml:space="preserve"> </w:t>
      </w:r>
      <w:r w:rsidRPr="0012605E">
        <w:rPr>
          <w:rFonts w:cs="Arial"/>
          <w:color w:val="767171" w:themeColor="background2" w:themeShade="80"/>
          <w:sz w:val="22"/>
          <w:szCs w:val="22"/>
        </w:rPr>
        <w:t>po</w:t>
      </w:r>
      <w:r w:rsidRPr="0012605E">
        <w:rPr>
          <w:rFonts w:cs="Arial"/>
          <w:sz w:val="22"/>
          <w:szCs w:val="22"/>
        </w:rPr>
        <w:t>skytnutých softwarových kódů dle výše uvedených Garancí softwarové podpory, vč. testování provedených úprav, převodů dat v případě potřeby aj.</w:t>
      </w:r>
      <w:r>
        <w:rPr>
          <w:rFonts w:cs="Arial"/>
          <w:sz w:val="22"/>
          <w:szCs w:val="22"/>
        </w:rPr>
        <w:t xml:space="preserve"> </w:t>
      </w:r>
    </w:p>
    <w:p w14:paraId="7F92D2E1" w14:textId="2C6D1068" w:rsidR="00C17467" w:rsidRDefault="00C17467" w:rsidP="00C17467">
      <w:pPr>
        <w:pStyle w:val="Odstavecseseznamem"/>
        <w:spacing w:before="0" w:after="0" w:line="240" w:lineRule="auto"/>
        <w:ind w:left="1406"/>
        <w:contextualSpacing w:val="0"/>
        <w:jc w:val="left"/>
        <w:rPr>
          <w:rFonts w:cs="Arial"/>
          <w:sz w:val="22"/>
          <w:szCs w:val="22"/>
        </w:rPr>
      </w:pPr>
      <w:r w:rsidRPr="0012605E">
        <w:rPr>
          <w:rFonts w:cs="Arial"/>
          <w:sz w:val="22"/>
          <w:szCs w:val="22"/>
        </w:rPr>
        <w:t xml:space="preserve">Tato činnost bude realizována vždy po dohodě s odpovědnými pracovníky Objednatele a způsobem určeným Objednatelem. </w:t>
      </w:r>
      <w:r>
        <w:rPr>
          <w:rFonts w:cs="Arial"/>
          <w:sz w:val="22"/>
          <w:szCs w:val="22"/>
        </w:rPr>
        <w:t>Cena za p</w:t>
      </w:r>
      <w:r w:rsidRPr="0012605E">
        <w:rPr>
          <w:rFonts w:cs="Arial"/>
          <w:sz w:val="22"/>
          <w:szCs w:val="22"/>
        </w:rPr>
        <w:t xml:space="preserve">ráce dle bodu </w:t>
      </w:r>
      <w:r w:rsidRPr="0012605E">
        <w:rPr>
          <w:rFonts w:cs="Arial"/>
          <w:b/>
          <w:bCs/>
          <w:sz w:val="22"/>
          <w:szCs w:val="22"/>
        </w:rPr>
        <w:t>Implementace a instalace</w:t>
      </w:r>
      <w:r w:rsidRPr="0012605E">
        <w:rPr>
          <w:rFonts w:cs="Arial"/>
          <w:sz w:val="22"/>
          <w:szCs w:val="22"/>
        </w:rPr>
        <w:t xml:space="preserve"> se řídí garantovanou hodinovou sazbou, je sjednávána samostatně a není součástí plnění dle této smlouvy.</w:t>
      </w:r>
    </w:p>
    <w:p w14:paraId="7CA77E7B" w14:textId="77777777" w:rsidR="00C17467" w:rsidRPr="0012605E" w:rsidRDefault="00C17467" w:rsidP="00C17467">
      <w:pPr>
        <w:pStyle w:val="Odstavecseseznamem"/>
        <w:spacing w:before="0" w:after="0" w:line="240" w:lineRule="auto"/>
        <w:ind w:left="1406"/>
        <w:contextualSpacing w:val="0"/>
        <w:jc w:val="left"/>
        <w:rPr>
          <w:rFonts w:cs="Arial"/>
          <w:sz w:val="22"/>
          <w:szCs w:val="22"/>
        </w:rPr>
      </w:pPr>
    </w:p>
    <w:p w14:paraId="38687E77" w14:textId="249D5C7C" w:rsidR="0029412B" w:rsidRDefault="0029412B" w:rsidP="007B5555">
      <w:pPr>
        <w:pStyle w:val="Odstavecseseznamem"/>
        <w:numPr>
          <w:ilvl w:val="0"/>
          <w:numId w:val="50"/>
        </w:numPr>
        <w:spacing w:after="0"/>
        <w:ind w:left="1066" w:hanging="357"/>
        <w:rPr>
          <w:rFonts w:cs="Arial"/>
          <w:b/>
          <w:sz w:val="22"/>
        </w:rPr>
      </w:pPr>
      <w:r>
        <w:rPr>
          <w:rFonts w:cs="Arial"/>
          <w:b/>
          <w:sz w:val="22"/>
        </w:rPr>
        <w:t>Ostatní garance</w:t>
      </w:r>
    </w:p>
    <w:p w14:paraId="222DF77E" w14:textId="58866F4B" w:rsidR="007B5555" w:rsidRPr="00DE7206" w:rsidRDefault="007B5555" w:rsidP="0029412B">
      <w:pPr>
        <w:pStyle w:val="Odstavecseseznamem"/>
        <w:spacing w:after="0"/>
        <w:ind w:left="1066"/>
        <w:rPr>
          <w:rFonts w:cs="Arial"/>
          <w:b/>
          <w:sz w:val="22"/>
        </w:rPr>
      </w:pPr>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29412B">
      <w:pPr>
        <w:pStyle w:val="Odstavecseseznamem"/>
        <w:spacing w:after="0"/>
        <w:ind w:left="1066"/>
        <w:rPr>
          <w:rFonts w:cs="Arial"/>
          <w:b/>
          <w:sz w:val="22"/>
        </w:rPr>
      </w:pPr>
      <w:bookmarkStart w:id="70" w:name="_Hlk517346931"/>
      <w:bookmarkEnd w:id="69"/>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29412B" w:rsidRDefault="007B5555" w:rsidP="007B5555">
      <w:pPr>
        <w:pStyle w:val="Odstavecseseznamem"/>
        <w:spacing w:after="0"/>
        <w:ind w:left="1068"/>
        <w:rPr>
          <w:rFonts w:cs="Arial"/>
        </w:rPr>
      </w:pPr>
      <w:bookmarkStart w:id="71" w:name="_Hlk517346941"/>
      <w:bookmarkEnd w:id="70"/>
      <w:r w:rsidRPr="0029412B">
        <w:rPr>
          <w:rFonts w:cs="Arial"/>
        </w:rPr>
        <w:t xml:space="preserve">Tato služba zahrnuje: </w:t>
      </w:r>
    </w:p>
    <w:p w14:paraId="2B0F0D74" w14:textId="77777777" w:rsidR="007B5555" w:rsidRPr="0029412B" w:rsidRDefault="007B5555" w:rsidP="007B5555">
      <w:pPr>
        <w:numPr>
          <w:ilvl w:val="0"/>
          <w:numId w:val="53"/>
        </w:numPr>
        <w:spacing w:after="0" w:line="240" w:lineRule="auto"/>
        <w:jc w:val="both"/>
        <w:rPr>
          <w:rFonts w:cs="Arial"/>
        </w:rPr>
      </w:pPr>
      <w:r w:rsidRPr="0029412B">
        <w:rPr>
          <w:rFonts w:cs="Arial"/>
          <w:b/>
        </w:rPr>
        <w:t>Garance dostupnosti služby HelpDesk</w:t>
      </w:r>
      <w:r w:rsidRPr="0029412B">
        <w:rPr>
          <w:rFonts w:cs="Arial"/>
        </w:rPr>
        <w:t xml:space="preserve"> – přístup k </w:t>
      </w:r>
      <w:proofErr w:type="spellStart"/>
      <w:r w:rsidRPr="0029412B">
        <w:rPr>
          <w:rFonts w:cs="Arial"/>
        </w:rPr>
        <w:t>helpdeskovému</w:t>
      </w:r>
      <w:proofErr w:type="spellEnd"/>
      <w:r w:rsidRPr="0029412B">
        <w:rPr>
          <w:rFonts w:cs="Arial"/>
        </w:rPr>
        <w:t xml:space="preserve"> systému Poskytovatele pro hlášení (zápis), správu a administraci chybových stavů a požadavků a zápisů o servisních zásazích a událostech</w:t>
      </w:r>
    </w:p>
    <w:p w14:paraId="7B83DB47" w14:textId="77777777" w:rsidR="007B5555" w:rsidRPr="0029412B" w:rsidRDefault="007B5555" w:rsidP="007B5555">
      <w:pPr>
        <w:numPr>
          <w:ilvl w:val="0"/>
          <w:numId w:val="53"/>
        </w:numPr>
        <w:spacing w:after="0" w:line="240" w:lineRule="auto"/>
        <w:jc w:val="both"/>
        <w:rPr>
          <w:rFonts w:cs="Arial"/>
        </w:rPr>
      </w:pPr>
      <w:r w:rsidRPr="0029412B">
        <w:rPr>
          <w:rFonts w:cs="Arial"/>
          <w:b/>
        </w:rPr>
        <w:t xml:space="preserve">Garance dostupnosti služby </w:t>
      </w:r>
      <w:proofErr w:type="spellStart"/>
      <w:r w:rsidRPr="0029412B">
        <w:rPr>
          <w:rFonts w:cs="Arial"/>
          <w:b/>
        </w:rPr>
        <w:t>HotLine</w:t>
      </w:r>
      <w:proofErr w:type="spellEnd"/>
      <w:r w:rsidRPr="0029412B">
        <w:rPr>
          <w:rFonts w:cs="Arial"/>
        </w:rPr>
        <w:t xml:space="preserve"> – přístup k službám telefonické podpory a hlášení chybových stavů</w:t>
      </w:r>
    </w:p>
    <w:bookmarkEnd w:id="71"/>
    <w:p w14:paraId="3869495D" w14:textId="79C1EA3F" w:rsidR="006C6B36" w:rsidRPr="005C0549" w:rsidRDefault="006C6B36" w:rsidP="0029412B">
      <w:pPr>
        <w:tabs>
          <w:tab w:val="num" w:pos="1409"/>
        </w:tabs>
        <w:spacing w:after="0" w:line="240" w:lineRule="auto"/>
        <w:ind w:left="1048"/>
        <w:jc w:val="both"/>
        <w:rPr>
          <w:rFonts w:cs="Arial"/>
        </w:rPr>
      </w:pPr>
      <w:r w:rsidRPr="002C5802">
        <w:rPr>
          <w:rFonts w:cs="Arial"/>
          <w:b/>
        </w:rPr>
        <w:t>Garance vybraných služeb</w:t>
      </w:r>
      <w:r w:rsidRPr="005C0549">
        <w:rPr>
          <w:rFonts w:cs="Arial"/>
        </w:rPr>
        <w:t>:</w:t>
      </w:r>
    </w:p>
    <w:p w14:paraId="08AF68A8" w14:textId="41C67F69" w:rsidR="00FD2F5A" w:rsidRPr="005B6048" w:rsidRDefault="00FD2F5A" w:rsidP="00FD2F5A">
      <w:pPr>
        <w:numPr>
          <w:ilvl w:val="0"/>
          <w:numId w:val="51"/>
        </w:numPr>
        <w:tabs>
          <w:tab w:val="num" w:pos="1409"/>
        </w:tabs>
        <w:spacing w:after="0" w:line="240" w:lineRule="auto"/>
        <w:jc w:val="both"/>
        <w:rPr>
          <w:rFonts w:cs="Arial"/>
        </w:rPr>
      </w:pPr>
      <w:r w:rsidRPr="005B6048">
        <w:rPr>
          <w:rFonts w:cs="Arial"/>
        </w:rPr>
        <w:t>podpora při instalaci softwarových oprav (hot-fix a patch),</w:t>
      </w:r>
    </w:p>
    <w:p w14:paraId="7F7B4237" w14:textId="77777777" w:rsidR="00FD2F5A" w:rsidRPr="005B6048" w:rsidRDefault="00FD2F5A" w:rsidP="00FD2F5A">
      <w:pPr>
        <w:numPr>
          <w:ilvl w:val="0"/>
          <w:numId w:val="51"/>
        </w:numPr>
        <w:tabs>
          <w:tab w:val="num" w:pos="1409"/>
        </w:tabs>
        <w:spacing w:after="0" w:line="240" w:lineRule="auto"/>
        <w:jc w:val="both"/>
        <w:rPr>
          <w:rFonts w:cs="Arial"/>
        </w:rPr>
      </w:pPr>
      <w:r w:rsidRPr="005B6048">
        <w:rPr>
          <w:rFonts w:cs="Arial"/>
        </w:rPr>
        <w:t xml:space="preserve">poskytování informací o nových službách a vlastnostech Spravovaného systému, </w:t>
      </w:r>
    </w:p>
    <w:p w14:paraId="36A83A35" w14:textId="5A6F9A88" w:rsidR="00FD2F5A" w:rsidRPr="005B6048" w:rsidRDefault="00FD2F5A" w:rsidP="00FD2F5A">
      <w:pPr>
        <w:numPr>
          <w:ilvl w:val="0"/>
          <w:numId w:val="51"/>
        </w:numPr>
        <w:tabs>
          <w:tab w:val="num" w:pos="1409"/>
        </w:tabs>
        <w:spacing w:after="0" w:line="240" w:lineRule="auto"/>
        <w:jc w:val="both"/>
        <w:rPr>
          <w:rFonts w:cs="Arial"/>
        </w:rPr>
      </w:pPr>
      <w:r w:rsidRPr="005B6048">
        <w:rPr>
          <w:rFonts w:cs="Arial"/>
        </w:rPr>
        <w:t>školení administrátorů na nové služby a novou funkcionalitu Spravovaného systému získané v rámci plnění Služeb dle této Smlouvy,</w:t>
      </w:r>
    </w:p>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29412B">
      <w:pPr>
        <w:spacing w:after="0" w:line="240" w:lineRule="auto"/>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F8154D">
        <w:rPr>
          <w:rFonts w:cs="Arial"/>
        </w:rPr>
        <w:lastRenderedPageBreak/>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29412B">
      <w:pPr>
        <w:tabs>
          <w:tab w:val="left" w:pos="2885"/>
          <w:tab w:val="left" w:pos="4325"/>
          <w:tab w:val="left" w:pos="5765"/>
          <w:tab w:val="left" w:pos="7202"/>
          <w:tab w:val="right" w:pos="7932"/>
        </w:tabs>
        <w:spacing w:after="0"/>
        <w:ind w:left="348"/>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79970F56" w14:textId="77777777" w:rsidR="005B6048" w:rsidRDefault="00196D34" w:rsidP="005B6048">
      <w:pPr>
        <w:spacing w:after="0"/>
        <w:ind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CC7553" w:rsidRPr="005B6048">
        <w:rPr>
          <w:rFonts w:cs="Arial"/>
          <w:b/>
          <w:sz w:val="20"/>
          <w:szCs w:val="20"/>
          <w:lang w:eastAsia="en-US"/>
        </w:rPr>
        <w:t>1</w:t>
      </w:r>
      <w:r w:rsidRPr="005B6048">
        <w:rPr>
          <w:rFonts w:cs="Arial"/>
          <w:b/>
          <w:sz w:val="20"/>
          <w:szCs w:val="20"/>
          <w:lang w:eastAsia="en-US"/>
        </w:rPr>
        <w:t>x ročně</w:t>
      </w:r>
    </w:p>
    <w:p w14:paraId="79A3080F" w14:textId="77777777" w:rsidR="005B6048" w:rsidRDefault="005B6048" w:rsidP="005B6048">
      <w:pPr>
        <w:spacing w:after="0"/>
        <w:ind w:firstLine="709"/>
        <w:rPr>
          <w:rFonts w:cs="Arial"/>
          <w:b/>
          <w:sz w:val="20"/>
          <w:szCs w:val="20"/>
          <w:lang w:eastAsia="en-US"/>
        </w:rPr>
      </w:pPr>
    </w:p>
    <w:p w14:paraId="03B5920F" w14:textId="333454B9" w:rsidR="003369B8" w:rsidRDefault="003369B8" w:rsidP="005B6048">
      <w:pPr>
        <w:spacing w:after="0"/>
        <w:ind w:firstLine="709"/>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29412B">
      <w:pPr>
        <w:spacing w:after="0" w:line="240" w:lineRule="auto"/>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29412B">
      <w:pPr>
        <w:tabs>
          <w:tab w:val="left" w:pos="2885"/>
          <w:tab w:val="left" w:pos="4325"/>
          <w:tab w:val="left" w:pos="5765"/>
          <w:tab w:val="left" w:pos="7202"/>
          <w:tab w:val="right" w:pos="7932"/>
        </w:tabs>
        <w:spacing w:after="0"/>
        <w:ind w:left="348"/>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29412B">
      <w:pPr>
        <w:tabs>
          <w:tab w:val="left" w:pos="2885"/>
          <w:tab w:val="left" w:pos="4325"/>
          <w:tab w:val="left" w:pos="5765"/>
          <w:tab w:val="left" w:pos="7202"/>
          <w:tab w:val="right" w:pos="7932"/>
        </w:tabs>
        <w:spacing w:after="0"/>
        <w:ind w:left="348"/>
      </w:pPr>
    </w:p>
    <w:tbl>
      <w:tblPr>
        <w:tblStyle w:val="Mkatabulky"/>
        <w:tblW w:w="8364" w:type="dxa"/>
        <w:tblInd w:w="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385A45" w14:paraId="66B2E722" w14:textId="77777777" w:rsidTr="0029412B">
        <w:tc>
          <w:tcPr>
            <w:tcW w:w="5245" w:type="dxa"/>
            <w:vAlign w:val="center"/>
          </w:tcPr>
          <w:p w14:paraId="50D2C99F" w14:textId="77777777" w:rsidR="00196D34" w:rsidRPr="00D01C50" w:rsidRDefault="00196D34" w:rsidP="00D94FAC">
            <w:pPr>
              <w:spacing w:line="256" w:lineRule="auto"/>
              <w:rPr>
                <w:rFonts w:cs="Arial"/>
                <w:b/>
                <w:sz w:val="20"/>
                <w:szCs w:val="20"/>
                <w:lang w:eastAsia="en-US"/>
              </w:rPr>
            </w:pPr>
            <w:r w:rsidRPr="00D01C50">
              <w:rPr>
                <w:rFonts w:cs="Arial"/>
                <w:b/>
                <w:sz w:val="20"/>
                <w:szCs w:val="20"/>
                <w:lang w:eastAsia="en-US"/>
              </w:rPr>
              <w:t xml:space="preserve">Rozsah konzultačních služeb </w:t>
            </w:r>
          </w:p>
        </w:tc>
        <w:tc>
          <w:tcPr>
            <w:tcW w:w="1418" w:type="dxa"/>
          </w:tcPr>
          <w:p w14:paraId="418DBCA4" w14:textId="7D579855" w:rsidR="00196D34" w:rsidRPr="00D01C50" w:rsidRDefault="00D01C50" w:rsidP="00D94FAC">
            <w:pPr>
              <w:spacing w:line="256" w:lineRule="auto"/>
              <w:rPr>
                <w:rFonts w:cs="Arial"/>
                <w:sz w:val="20"/>
                <w:szCs w:val="20"/>
                <w:lang w:eastAsia="en-US"/>
              </w:rPr>
            </w:pPr>
            <w:r w:rsidRPr="00D01C50">
              <w:rPr>
                <w:rFonts w:cs="Arial"/>
                <w:sz w:val="20"/>
                <w:szCs w:val="20"/>
                <w:lang w:eastAsia="en-US"/>
              </w:rPr>
              <w:t>96</w:t>
            </w:r>
            <w:r w:rsidR="00196D34" w:rsidRPr="00D01C50">
              <w:rPr>
                <w:rFonts w:cs="Arial"/>
                <w:sz w:val="20"/>
                <w:szCs w:val="20"/>
                <w:lang w:eastAsia="en-US"/>
              </w:rPr>
              <w:t xml:space="preserve"> hod. </w:t>
            </w:r>
          </w:p>
        </w:tc>
        <w:tc>
          <w:tcPr>
            <w:tcW w:w="1701" w:type="dxa"/>
            <w:vAlign w:val="center"/>
          </w:tcPr>
          <w:p w14:paraId="758ABE49" w14:textId="77777777" w:rsidR="00196D34" w:rsidRPr="00385A45" w:rsidRDefault="00196D34" w:rsidP="00D94FAC">
            <w:pPr>
              <w:spacing w:line="256" w:lineRule="auto"/>
              <w:rPr>
                <w:rFonts w:cs="Arial"/>
                <w:sz w:val="20"/>
                <w:szCs w:val="20"/>
                <w:lang w:eastAsia="en-US"/>
              </w:rPr>
            </w:pPr>
            <w:r w:rsidRPr="00D01C50">
              <w:rPr>
                <w:rFonts w:cs="Arial"/>
                <w:sz w:val="20"/>
                <w:szCs w:val="20"/>
                <w:lang w:eastAsia="en-US"/>
              </w:rPr>
              <w:t>rok</w:t>
            </w:r>
          </w:p>
        </w:tc>
      </w:tr>
    </w:tbl>
    <w:p w14:paraId="4EF95937" w14:textId="77777777" w:rsidR="003C518C" w:rsidRDefault="003C518C">
      <w:pPr>
        <w:rPr>
          <w:rFonts w:cs="Arial"/>
          <w:b/>
          <w:bCs/>
        </w:rPr>
      </w:pPr>
    </w:p>
    <w:p w14:paraId="7F1F3100" w14:textId="78863056" w:rsidR="00EB25EC" w:rsidRPr="00EB25EC" w:rsidRDefault="00EB25EC" w:rsidP="0029412B">
      <w:pPr>
        <w:spacing w:after="0" w:line="240" w:lineRule="auto"/>
        <w:jc w:val="both"/>
        <w:rPr>
          <w:rFonts w:cs="Arial"/>
          <w:b/>
          <w:bCs/>
        </w:rPr>
      </w:pPr>
      <w:r w:rsidRPr="00EB25EC">
        <w:rPr>
          <w:rFonts w:cs="Arial"/>
          <w:b/>
          <w:bCs/>
        </w:rPr>
        <w:t>Garantovaná hodinová sazba služby. Tato služba zahrnuje:</w:t>
      </w:r>
    </w:p>
    <w:p w14:paraId="151202EE" w14:textId="38D71621" w:rsidR="00762429" w:rsidRPr="00A14057" w:rsidRDefault="00EB25EC" w:rsidP="00A14057">
      <w:pPr>
        <w:pStyle w:val="Odstavecseseznamem"/>
        <w:numPr>
          <w:ilvl w:val="0"/>
          <w:numId w:val="76"/>
        </w:numPr>
        <w:rPr>
          <w:highlight w:val="yellow"/>
        </w:rPr>
      </w:pPr>
      <w:r w:rsidRPr="0029412B">
        <w:t xml:space="preserve">poskytnutí garantované hodinové sazby pracovníků Poskytovatele při objednaných službách nad rámec této </w:t>
      </w:r>
      <w:r w:rsidR="00EA0125" w:rsidRPr="0029412B">
        <w:t>Smlouv</w:t>
      </w:r>
      <w:r w:rsidRPr="0029412B">
        <w:t>y:</w:t>
      </w:r>
      <w:r w:rsidRPr="0029412B">
        <w:tab/>
      </w:r>
      <w:bookmarkStart w:id="72" w:name="_Hlk32305826"/>
      <w:r w:rsidR="000538D0" w:rsidRPr="0029412B">
        <w:rPr>
          <w:highlight w:val="yellow"/>
        </w:rPr>
        <w:t xml:space="preserve">… vyplní </w:t>
      </w:r>
      <w:r w:rsidR="00AB69A6" w:rsidRPr="0029412B">
        <w:rPr>
          <w:highlight w:val="yellow"/>
        </w:rPr>
        <w:t>poskytovatel</w:t>
      </w:r>
      <w:r w:rsidR="000538D0" w:rsidRPr="0029412B">
        <w:rPr>
          <w:highlight w:val="yellow"/>
        </w:rPr>
        <w:t xml:space="preserve"> …</w:t>
      </w:r>
      <w:bookmarkEnd w:id="72"/>
      <w:r w:rsidR="000538D0" w:rsidRPr="0029412B">
        <w:rPr>
          <w:highlight w:val="yellow"/>
        </w:rPr>
        <w:t>Kč</w:t>
      </w:r>
      <w:r w:rsidRPr="0029412B">
        <w:rPr>
          <w:highlight w:val="yellow"/>
        </w:rPr>
        <w:t xml:space="preserve"> / hod. </w:t>
      </w:r>
      <w:bookmarkStart w:id="73" w:name="_Hlk506546266"/>
      <w:bookmarkStart w:id="74" w:name="_Hlk507999887"/>
      <w:bookmarkStart w:id="75" w:name="_Toc35685192"/>
      <w:bookmarkStart w:id="76" w:name="_Toc35685072"/>
      <w:bookmarkStart w:id="77" w:name="_Toc27190232"/>
      <w:bookmarkStart w:id="78" w:name="_Toc87864503"/>
      <w:bookmarkStart w:id="79" w:name="_Toc35685191"/>
      <w:bookmarkStart w:id="80"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2387212F" w:rsidR="00762429" w:rsidRPr="005F3588" w:rsidRDefault="00762429" w:rsidP="00762429">
      <w:pPr>
        <w:pStyle w:val="Plohanadpisprvnrovn"/>
        <w:rPr>
          <w:rFonts w:asciiTheme="minorHAnsi" w:hAnsiTheme="minorHAnsi"/>
          <w:b w:val="0"/>
          <w:color w:val="auto"/>
          <w:sz w:val="22"/>
        </w:rPr>
      </w:pPr>
      <w:bookmarkStart w:id="81"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2" w:name="_Hlk512512258"/>
      <w:bookmarkEnd w:id="81"/>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3"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4"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1E65E8B3" w14:textId="64D55EBE" w:rsidR="00762429" w:rsidRPr="00A14057" w:rsidRDefault="00762429" w:rsidP="0076242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bookmarkEnd w:id="82"/>
      <w:bookmarkEnd w:id="83"/>
      <w:bookmarkEnd w:id="84"/>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5" w:name="_Hlk507999773"/>
      <w:r>
        <w:rPr>
          <w:rFonts w:asciiTheme="minorHAnsi" w:hAnsiTheme="minorHAnsi"/>
          <w:color w:val="auto"/>
          <w:sz w:val="22"/>
          <w:szCs w:val="22"/>
        </w:rPr>
        <w:t>SLA ujednání</w:t>
      </w:r>
    </w:p>
    <w:bookmarkEnd w:id="85"/>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6" w:name="_Hlk507999974"/>
      <w:bookmarkEnd w:id="73"/>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4"/>
    <w:p w14:paraId="2B7D6145" w14:textId="77777777" w:rsidR="003330BC" w:rsidRDefault="003330BC" w:rsidP="00C231CB">
      <w:pPr>
        <w:pStyle w:val="Odstavecseseznamem"/>
        <w:ind w:left="360"/>
        <w:rPr>
          <w:rFonts w:cs="Arial"/>
          <w:sz w:val="22"/>
        </w:rPr>
      </w:pPr>
    </w:p>
    <w:p w14:paraId="3898E6EB" w14:textId="6F9D5F2C" w:rsidR="00F027C7" w:rsidRPr="00D01C50" w:rsidRDefault="00F027C7"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D01C50">
        <w:rPr>
          <w:rFonts w:cs="Arial"/>
          <w:b/>
          <w:sz w:val="22"/>
        </w:rPr>
        <w:t>SLA 1</w:t>
      </w:r>
      <w:r w:rsidRPr="00D01C50">
        <w:rPr>
          <w:rFonts w:cs="Arial"/>
          <w:sz w:val="22"/>
        </w:rPr>
        <w:t xml:space="preserve"> - Poskytovatel se zavazuje poskytovat Služby typu </w:t>
      </w:r>
      <w:r w:rsidRPr="00D01C50">
        <w:rPr>
          <w:rFonts w:cs="Arial"/>
          <w:b/>
          <w:sz w:val="22"/>
        </w:rPr>
        <w:t>servisní zásah</w:t>
      </w:r>
      <w:r w:rsidRPr="00D01C50">
        <w:rPr>
          <w:rFonts w:cs="Arial"/>
          <w:sz w:val="22"/>
        </w:rPr>
        <w:t xml:space="preserve"> dle této Smlouvy vůči Spravovanému systému</w:t>
      </w:r>
      <w:r w:rsidR="00D01C50">
        <w:rPr>
          <w:rFonts w:cs="Arial"/>
          <w:sz w:val="22"/>
        </w:rPr>
        <w:t xml:space="preserve"> následovně</w:t>
      </w:r>
      <w:r w:rsidRPr="00D01C50">
        <w:rPr>
          <w:rFonts w:cs="Arial"/>
          <w:sz w:val="22"/>
        </w:rPr>
        <w:t>:</w:t>
      </w:r>
    </w:p>
    <w:p w14:paraId="6AF4B1DA" w14:textId="7308C7D1" w:rsidR="004959D5" w:rsidRDefault="004959D5" w:rsidP="00F027C7">
      <w:pPr>
        <w:spacing w:after="120"/>
        <w:rPr>
          <w:rFonts w:cs="Arial"/>
          <w:b/>
        </w:rPr>
      </w:pPr>
      <w:r w:rsidRPr="005B6048">
        <w:rPr>
          <w:rFonts w:cs="Arial"/>
          <w:b/>
        </w:rPr>
        <w:t xml:space="preserve">SLA 1 </w:t>
      </w:r>
      <w:r w:rsidRPr="005B6048">
        <w:rPr>
          <w:rFonts w:cs="Arial"/>
        </w:rPr>
        <w:t xml:space="preserve">– Poskytovatel se zavazuje poskytovat Služby typu </w:t>
      </w:r>
      <w:r w:rsidRPr="005B6048">
        <w:rPr>
          <w:rFonts w:cs="Arial"/>
          <w:b/>
        </w:rPr>
        <w:t>servisní zásah</w:t>
      </w:r>
      <w:r w:rsidRPr="005B6048">
        <w:rPr>
          <w:rFonts w:cs="Arial"/>
        </w:rPr>
        <w:t xml:space="preserve"> dle této Smlouvy vůči </w:t>
      </w:r>
      <w:r w:rsidR="007B5555" w:rsidRPr="005B6048">
        <w:rPr>
          <w:rFonts w:cs="Arial"/>
        </w:rPr>
        <w:t xml:space="preserve">Spravovanému systému </w:t>
      </w:r>
      <w:bookmarkStart w:id="87" w:name="_Hlk517347127"/>
      <w:r w:rsidR="007B5555" w:rsidRPr="005B6048">
        <w:rPr>
          <w:rFonts w:cs="Arial"/>
        </w:rPr>
        <w:t xml:space="preserve">jako celku či jeho části </w:t>
      </w:r>
      <w:bookmarkEnd w:id="87"/>
      <w:r w:rsidR="007B5555" w:rsidRPr="005B6048">
        <w:rPr>
          <w:rFonts w:cs="Arial"/>
        </w:rPr>
        <w:t>následovně</w:t>
      </w:r>
      <w:r w:rsidRPr="005B6048">
        <w:rPr>
          <w:rFonts w:cs="Arial"/>
          <w:b/>
        </w:rPr>
        <w:t xml:space="preserve">: </w:t>
      </w:r>
    </w:p>
    <w:p w14:paraId="272E5B3C" w14:textId="77777777" w:rsidR="00A14057" w:rsidRPr="005B6048" w:rsidRDefault="00A14057" w:rsidP="00F027C7">
      <w:pPr>
        <w:spacing w:after="120"/>
        <w:rPr>
          <w:rFonts w:cs="Arial"/>
          <w:b/>
        </w:rPr>
      </w:pPr>
    </w:p>
    <w:tbl>
      <w:tblPr>
        <w:tblStyle w:val="Mkatabulky"/>
        <w:tblW w:w="9493" w:type="dxa"/>
        <w:tblLook w:val="04A0" w:firstRow="1" w:lastRow="0" w:firstColumn="1" w:lastColumn="0" w:noHBand="0" w:noVBand="1"/>
      </w:tblPr>
      <w:tblGrid>
        <w:gridCol w:w="2689"/>
        <w:gridCol w:w="3118"/>
        <w:gridCol w:w="3686"/>
      </w:tblGrid>
      <w:tr w:rsidR="00E703D9" w:rsidRPr="005B6048" w14:paraId="6DD29F29" w14:textId="77777777" w:rsidTr="00CC5297">
        <w:trPr>
          <w:trHeight w:val="465"/>
        </w:trPr>
        <w:tc>
          <w:tcPr>
            <w:tcW w:w="9493" w:type="dxa"/>
            <w:gridSpan w:val="3"/>
            <w:shd w:val="clear" w:color="auto" w:fill="D0CECE" w:themeFill="background2" w:themeFillShade="E6"/>
            <w:vAlign w:val="center"/>
          </w:tcPr>
          <w:p w14:paraId="5AA7AE32" w14:textId="2CC40C1E" w:rsidR="00E703D9" w:rsidRPr="005B6048" w:rsidRDefault="000C77CD" w:rsidP="004A4DDF">
            <w:pPr>
              <w:jc w:val="center"/>
              <w:rPr>
                <w:rFonts w:cs="Arial"/>
                <w:b/>
                <w:sz w:val="24"/>
                <w:szCs w:val="24"/>
              </w:rPr>
            </w:pPr>
            <w:r w:rsidRPr="005B6048">
              <w:rPr>
                <w:rFonts w:ascii="Calibri,Bold" w:hAnsi="Calibri,Bold" w:cs="Calibri,Bold"/>
                <w:b/>
                <w:bCs/>
                <w:sz w:val="24"/>
                <w:szCs w:val="24"/>
              </w:rPr>
              <w:lastRenderedPageBreak/>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Pr="005B6048" w:rsidRDefault="008B119E" w:rsidP="005F3588">
            <w:pPr>
              <w:rPr>
                <w:rFonts w:cs="Arial"/>
              </w:rPr>
            </w:pPr>
            <w:r w:rsidRPr="005B6048">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B6048">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6CF414C8" w14:textId="47935B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14:paraId="16A0BD30" w14:textId="77777777" w:rsidTr="002A2607">
        <w:tc>
          <w:tcPr>
            <w:tcW w:w="2689" w:type="dxa"/>
            <w:vAlign w:val="center"/>
          </w:tcPr>
          <w:p w14:paraId="3BED5CCF" w14:textId="77777777" w:rsidR="008B119E" w:rsidRPr="005C0549" w:rsidRDefault="008B119E" w:rsidP="005F3588">
            <w:pPr>
              <w:spacing w:line="256" w:lineRule="auto"/>
              <w:rPr>
                <w:rFonts w:cs="Arial"/>
                <w:b/>
                <w:bCs/>
                <w:lang w:eastAsia="en-US"/>
              </w:rPr>
            </w:pPr>
            <w:r w:rsidRPr="005C0549">
              <w:rPr>
                <w:rFonts w:cs="Arial"/>
                <w:b/>
                <w:bCs/>
                <w:lang w:eastAsia="en-US"/>
              </w:rPr>
              <w:t xml:space="preserve">Havárie </w:t>
            </w:r>
          </w:p>
          <w:p w14:paraId="1C0E38AF" w14:textId="77777777" w:rsidR="008B119E" w:rsidRPr="00781B32" w:rsidRDefault="008B119E" w:rsidP="005F3588">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64B9DC3B" w:rsidR="008B119E" w:rsidRPr="00D01C50" w:rsidRDefault="008B119E" w:rsidP="005F3588">
            <w:pPr>
              <w:spacing w:line="256" w:lineRule="auto"/>
              <w:rPr>
                <w:rFonts w:cs="Arial"/>
                <w:bCs/>
                <w:sz w:val="20"/>
                <w:szCs w:val="20"/>
                <w:lang w:eastAsia="en-US"/>
              </w:rPr>
            </w:pPr>
            <w:r w:rsidRPr="00D01C50">
              <w:rPr>
                <w:rFonts w:cs="Arial"/>
                <w:bCs/>
                <w:sz w:val="20"/>
                <w:szCs w:val="20"/>
                <w:lang w:eastAsia="en-US"/>
              </w:rPr>
              <w:t>Nejpozději do</w:t>
            </w:r>
            <w:r w:rsidRPr="00D01C50">
              <w:rPr>
                <w:rFonts w:cs="Arial"/>
                <w:b/>
                <w:bCs/>
                <w:sz w:val="20"/>
                <w:szCs w:val="20"/>
                <w:lang w:eastAsia="en-US"/>
              </w:rPr>
              <w:t xml:space="preserve"> </w:t>
            </w:r>
            <w:r w:rsidR="00D01C50">
              <w:rPr>
                <w:rFonts w:cs="Arial"/>
                <w:b/>
                <w:bCs/>
                <w:sz w:val="20"/>
                <w:szCs w:val="20"/>
                <w:lang w:eastAsia="en-US"/>
              </w:rPr>
              <w:t>1</w:t>
            </w:r>
            <w:r w:rsidRPr="00D01C50">
              <w:rPr>
                <w:rFonts w:cs="Arial"/>
                <w:b/>
                <w:bCs/>
                <w:sz w:val="20"/>
                <w:szCs w:val="20"/>
                <w:lang w:eastAsia="en-US"/>
              </w:rPr>
              <w:t xml:space="preserve"> hodin</w:t>
            </w:r>
            <w:r w:rsidR="00D01C50">
              <w:rPr>
                <w:rFonts w:cs="Arial"/>
                <w:b/>
                <w:bCs/>
                <w:sz w:val="20"/>
                <w:szCs w:val="20"/>
                <w:lang w:eastAsia="en-US"/>
              </w:rPr>
              <w:t>y</w:t>
            </w:r>
            <w:r w:rsidRPr="00D01C50">
              <w:rPr>
                <w:rFonts w:cs="Arial"/>
                <w:b/>
                <w:bCs/>
                <w:sz w:val="20"/>
                <w:szCs w:val="20"/>
                <w:lang w:eastAsia="en-US"/>
              </w:rPr>
              <w:t xml:space="preserve"> </w:t>
            </w:r>
          </w:p>
        </w:tc>
        <w:tc>
          <w:tcPr>
            <w:tcW w:w="3686" w:type="dxa"/>
            <w:vAlign w:val="center"/>
          </w:tcPr>
          <w:p w14:paraId="0F868284" w14:textId="78005132" w:rsidR="008B119E" w:rsidRPr="00D01C50" w:rsidRDefault="00D01C50" w:rsidP="005F3588">
            <w:pPr>
              <w:spacing w:line="256" w:lineRule="auto"/>
              <w:rPr>
                <w:rFonts w:cs="Arial"/>
                <w:sz w:val="20"/>
                <w:szCs w:val="20"/>
                <w:lang w:eastAsia="en-US"/>
              </w:rPr>
            </w:pPr>
            <w:r>
              <w:rPr>
                <w:rFonts w:cs="Arial"/>
                <w:sz w:val="20"/>
                <w:szCs w:val="20"/>
                <w:lang w:eastAsia="en-US"/>
              </w:rPr>
              <w:t>Není sjednána</w:t>
            </w:r>
          </w:p>
        </w:tc>
      </w:tr>
      <w:tr w:rsidR="008B119E" w14:paraId="29FFD58D" w14:textId="77777777" w:rsidTr="002A2607">
        <w:tc>
          <w:tcPr>
            <w:tcW w:w="2689" w:type="dxa"/>
            <w:vAlign w:val="center"/>
          </w:tcPr>
          <w:p w14:paraId="2F869662" w14:textId="77777777" w:rsidR="008B119E" w:rsidRPr="005C0549" w:rsidRDefault="008B119E" w:rsidP="005F3588">
            <w:pPr>
              <w:spacing w:line="256" w:lineRule="auto"/>
              <w:rPr>
                <w:rFonts w:cs="Arial"/>
                <w:b/>
                <w:bCs/>
                <w:lang w:eastAsia="en-US"/>
              </w:rPr>
            </w:pPr>
            <w:r w:rsidRPr="005C0549">
              <w:rPr>
                <w:rFonts w:cs="Arial"/>
                <w:b/>
                <w:bCs/>
                <w:lang w:eastAsia="en-US"/>
              </w:rPr>
              <w:t>Významná závada</w:t>
            </w:r>
          </w:p>
          <w:p w14:paraId="5943ED11" w14:textId="77777777" w:rsidR="008B119E" w:rsidRPr="00781B32" w:rsidRDefault="008B119E" w:rsidP="005F3588">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1BE9B2D4" w:rsidR="008B119E" w:rsidRPr="00D01C50" w:rsidRDefault="008B119E" w:rsidP="005F3588">
            <w:pPr>
              <w:spacing w:line="256" w:lineRule="auto"/>
              <w:rPr>
                <w:rFonts w:cs="Arial"/>
                <w:sz w:val="20"/>
                <w:szCs w:val="20"/>
                <w:lang w:eastAsia="en-US"/>
              </w:rPr>
            </w:pPr>
            <w:r w:rsidRPr="00D01C50">
              <w:rPr>
                <w:rFonts w:cs="Arial"/>
                <w:bCs/>
                <w:sz w:val="20"/>
                <w:szCs w:val="20"/>
                <w:lang w:eastAsia="en-US"/>
              </w:rPr>
              <w:t>Nejpozději do</w:t>
            </w:r>
            <w:r w:rsidRPr="00D01C50">
              <w:rPr>
                <w:rFonts w:cs="Arial"/>
                <w:b/>
                <w:bCs/>
                <w:sz w:val="20"/>
                <w:szCs w:val="20"/>
                <w:lang w:eastAsia="en-US"/>
              </w:rPr>
              <w:t xml:space="preserve"> 4 hodin</w:t>
            </w:r>
          </w:p>
        </w:tc>
        <w:tc>
          <w:tcPr>
            <w:tcW w:w="3686" w:type="dxa"/>
            <w:vAlign w:val="center"/>
          </w:tcPr>
          <w:p w14:paraId="473A3815" w14:textId="5F4DEEA5" w:rsidR="008B119E" w:rsidRPr="00D01C50" w:rsidRDefault="00D01C50" w:rsidP="005F3588">
            <w:pPr>
              <w:spacing w:line="256" w:lineRule="auto"/>
              <w:rPr>
                <w:rFonts w:cs="Arial"/>
                <w:sz w:val="20"/>
                <w:szCs w:val="20"/>
                <w:lang w:eastAsia="en-US"/>
              </w:rPr>
            </w:pPr>
            <w:r>
              <w:rPr>
                <w:rFonts w:cs="Arial"/>
                <w:sz w:val="20"/>
                <w:szCs w:val="20"/>
                <w:lang w:eastAsia="en-US"/>
              </w:rPr>
              <w:t>Není sjednána</w:t>
            </w:r>
          </w:p>
        </w:tc>
      </w:tr>
      <w:tr w:rsidR="008B119E" w14:paraId="720037F3" w14:textId="77777777" w:rsidTr="002A2607">
        <w:tc>
          <w:tcPr>
            <w:tcW w:w="2689" w:type="dxa"/>
            <w:vAlign w:val="center"/>
          </w:tcPr>
          <w:p w14:paraId="56B05BE9" w14:textId="77777777" w:rsidR="008B119E" w:rsidRPr="005C0549" w:rsidRDefault="008B119E" w:rsidP="005F3588">
            <w:pPr>
              <w:spacing w:line="256" w:lineRule="auto"/>
              <w:rPr>
                <w:rFonts w:cs="Arial"/>
                <w:b/>
                <w:lang w:eastAsia="en-US"/>
              </w:rPr>
            </w:pPr>
            <w:r w:rsidRPr="005C0549">
              <w:rPr>
                <w:rFonts w:cs="Arial"/>
                <w:b/>
                <w:lang w:eastAsia="en-US"/>
              </w:rPr>
              <w:t>Závada</w:t>
            </w:r>
          </w:p>
          <w:p w14:paraId="46C2EF3F" w14:textId="77777777" w:rsidR="008B119E" w:rsidRPr="00781B32" w:rsidRDefault="008B119E" w:rsidP="005F3588">
            <w:pPr>
              <w:rPr>
                <w:rFonts w:cs="Arial"/>
              </w:rPr>
            </w:pPr>
            <w:r w:rsidRPr="00781B32">
              <w:rPr>
                <w:rFonts w:cs="Arial"/>
                <w:sz w:val="20"/>
                <w:lang w:eastAsia="en-US"/>
              </w:rPr>
              <w:t>(omezená událost)</w:t>
            </w:r>
          </w:p>
        </w:tc>
        <w:tc>
          <w:tcPr>
            <w:tcW w:w="3118" w:type="dxa"/>
            <w:vAlign w:val="center"/>
          </w:tcPr>
          <w:p w14:paraId="3F610DC4" w14:textId="51A7F1F2" w:rsidR="008B119E" w:rsidRPr="00D01C50" w:rsidRDefault="008B119E" w:rsidP="005F3588">
            <w:pPr>
              <w:spacing w:line="256" w:lineRule="auto"/>
              <w:rPr>
                <w:rFonts w:cs="Arial"/>
                <w:sz w:val="20"/>
                <w:szCs w:val="20"/>
                <w:lang w:eastAsia="en-US"/>
              </w:rPr>
            </w:pPr>
            <w:r w:rsidRPr="00D01C50">
              <w:rPr>
                <w:rFonts w:cs="Arial"/>
                <w:bCs/>
                <w:sz w:val="20"/>
                <w:szCs w:val="20"/>
                <w:lang w:eastAsia="en-US"/>
              </w:rPr>
              <w:t>Nejpozději do</w:t>
            </w:r>
            <w:r w:rsidRPr="00D01C50">
              <w:rPr>
                <w:rFonts w:cs="Arial"/>
                <w:b/>
                <w:bCs/>
                <w:sz w:val="20"/>
                <w:szCs w:val="20"/>
                <w:lang w:eastAsia="en-US"/>
              </w:rPr>
              <w:t xml:space="preserve"> </w:t>
            </w:r>
            <w:r w:rsidR="00D01C50" w:rsidRPr="00D01C50">
              <w:rPr>
                <w:rFonts w:cs="Arial"/>
                <w:b/>
                <w:bCs/>
                <w:sz w:val="20"/>
                <w:szCs w:val="20"/>
                <w:lang w:eastAsia="en-US"/>
              </w:rPr>
              <w:t>3 pracovních dnů</w:t>
            </w:r>
          </w:p>
        </w:tc>
        <w:tc>
          <w:tcPr>
            <w:tcW w:w="3686" w:type="dxa"/>
            <w:vAlign w:val="center"/>
          </w:tcPr>
          <w:p w14:paraId="0959F5CB" w14:textId="27B6FDFC" w:rsidR="008B119E" w:rsidRPr="00D01C50" w:rsidRDefault="00D01C50" w:rsidP="005F3588">
            <w:pPr>
              <w:spacing w:line="256" w:lineRule="auto"/>
              <w:rPr>
                <w:rFonts w:cs="Arial"/>
                <w:sz w:val="20"/>
                <w:szCs w:val="20"/>
                <w:lang w:eastAsia="en-US"/>
              </w:rPr>
            </w:pPr>
            <w:r>
              <w:rPr>
                <w:rFonts w:cs="Arial"/>
                <w:sz w:val="20"/>
                <w:szCs w:val="20"/>
                <w:lang w:eastAsia="en-US"/>
              </w:rPr>
              <w:t>Není sjednána</w:t>
            </w:r>
          </w:p>
        </w:tc>
      </w:tr>
    </w:tbl>
    <w:p w14:paraId="3201F45D" w14:textId="044E1052" w:rsidR="00D56E5A" w:rsidRDefault="00D56E5A"/>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88" w:name="_Hlk508002888"/>
      <w:r>
        <w:rPr>
          <w:rFonts w:asciiTheme="minorHAnsi" w:hAnsiTheme="minorHAnsi"/>
          <w:color w:val="auto"/>
          <w:sz w:val="22"/>
        </w:rPr>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89" w:name="_Hlk514316762"/>
      <w:bookmarkStart w:id="90"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8"/>
    <w:bookmarkEnd w:id="89"/>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1"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1"/>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2" w:name="_Toc472491069"/>
      <w:bookmarkEnd w:id="75"/>
      <w:bookmarkEnd w:id="76"/>
      <w:bookmarkEnd w:id="77"/>
      <w:bookmarkEnd w:id="78"/>
      <w:bookmarkEnd w:id="79"/>
      <w:bookmarkEnd w:id="80"/>
      <w:bookmarkEnd w:id="86"/>
      <w:bookmarkEnd w:id="90"/>
    </w:p>
    <w:p w14:paraId="1296E530" w14:textId="77777777" w:rsidR="00A876BA" w:rsidRDefault="00A876BA">
      <w:pPr>
        <w:rPr>
          <w:rFonts w:eastAsiaTheme="majorEastAsia" w:cstheme="majorBidi"/>
          <w:b/>
          <w:bCs/>
          <w:sz w:val="28"/>
          <w:lang w:eastAsia="en-US"/>
        </w:rPr>
      </w:pPr>
      <w:r>
        <w:br w:type="page"/>
      </w:r>
    </w:p>
    <w:p w14:paraId="2533D754" w14:textId="39086852"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3"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781"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1701"/>
        <w:gridCol w:w="1559"/>
        <w:gridCol w:w="1701"/>
      </w:tblGrid>
      <w:tr w:rsidR="007B5555" w:rsidRPr="00160E43" w14:paraId="3237C032" w14:textId="77777777" w:rsidTr="00F54847">
        <w:trPr>
          <w:cantSplit/>
          <w:trHeight w:val="869"/>
        </w:trPr>
        <w:tc>
          <w:tcPr>
            <w:tcW w:w="4820"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3648A286" w:rsidR="007B5555" w:rsidRPr="007B5555" w:rsidRDefault="007B5555" w:rsidP="00295DAE">
            <w:pPr>
              <w:spacing w:after="0"/>
              <w:jc w:val="center"/>
              <w:rPr>
                <w:rFonts w:ascii="Arial" w:hAnsi="Arial" w:cs="Arial"/>
                <w:bCs/>
              </w:rPr>
            </w:pPr>
            <w:r w:rsidRPr="007B5555">
              <w:rPr>
                <w:rFonts w:ascii="Arial" w:hAnsi="Arial" w:cs="Arial"/>
              </w:rPr>
              <w:t>(dle Přílohy č. 2</w:t>
            </w:r>
            <w:r w:rsidR="0029412B">
              <w:rPr>
                <w:rFonts w:ascii="Arial" w:hAnsi="Arial" w:cs="Arial"/>
              </w:rPr>
              <w:t>a</w:t>
            </w:r>
            <w:r w:rsidRPr="007B5555">
              <w:rPr>
                <w:rFonts w:ascii="Arial" w:hAnsi="Arial" w:cs="Arial"/>
              </w:rPr>
              <w:t>)</w:t>
            </w:r>
          </w:p>
        </w:tc>
        <w:tc>
          <w:tcPr>
            <w:tcW w:w="1701" w:type="dxa"/>
            <w:tcBorders>
              <w:top w:val="single" w:sz="18" w:space="0" w:color="auto"/>
            </w:tcBorders>
            <w:shd w:val="clear" w:color="auto" w:fill="D9E2F3" w:themeFill="accent1" w:themeFillTint="33"/>
            <w:vAlign w:val="center"/>
          </w:tcPr>
          <w:p w14:paraId="47762150" w14:textId="77777777" w:rsidR="00A14057" w:rsidRPr="00A14057" w:rsidRDefault="00A14057" w:rsidP="00A14057">
            <w:pPr>
              <w:spacing w:after="0"/>
              <w:jc w:val="center"/>
              <w:rPr>
                <w:rFonts w:ascii="Arial" w:hAnsi="Arial" w:cs="Arial"/>
                <w:b/>
                <w:bCs/>
              </w:rPr>
            </w:pPr>
            <w:r w:rsidRPr="00A14057">
              <w:rPr>
                <w:rFonts w:ascii="Arial" w:hAnsi="Arial" w:cs="Arial"/>
                <w:b/>
                <w:bCs/>
              </w:rPr>
              <w:t xml:space="preserve">Cena služby </w:t>
            </w:r>
          </w:p>
          <w:p w14:paraId="5D053149" w14:textId="19E8D0C2" w:rsidR="007B5555" w:rsidRPr="00BB32A4" w:rsidRDefault="00A14057" w:rsidP="00A14057">
            <w:pPr>
              <w:spacing w:after="0"/>
              <w:jc w:val="center"/>
              <w:rPr>
                <w:rFonts w:ascii="Arial" w:hAnsi="Arial" w:cs="Arial"/>
                <w:bCs/>
              </w:rPr>
            </w:pPr>
            <w:r w:rsidRPr="00A14057">
              <w:rPr>
                <w:rFonts w:ascii="Arial" w:hAnsi="Arial" w:cs="Arial"/>
                <w:b/>
                <w:bCs/>
              </w:rPr>
              <w:t>v Kč bez DPH</w:t>
            </w:r>
          </w:p>
        </w:tc>
        <w:tc>
          <w:tcPr>
            <w:tcW w:w="1559" w:type="dxa"/>
            <w:tcBorders>
              <w:top w:val="single" w:sz="18" w:space="0" w:color="auto"/>
            </w:tcBorders>
            <w:shd w:val="clear" w:color="auto" w:fill="D9E2F3" w:themeFill="accent1" w:themeFillTint="33"/>
            <w:vAlign w:val="center"/>
          </w:tcPr>
          <w:p w14:paraId="2B409749" w14:textId="4CF6416F" w:rsidR="007B5555" w:rsidRPr="00BB32A4" w:rsidRDefault="00A14057" w:rsidP="00295DAE">
            <w:pPr>
              <w:spacing w:after="0"/>
              <w:jc w:val="center"/>
              <w:rPr>
                <w:rFonts w:ascii="Arial" w:hAnsi="Arial" w:cs="Arial"/>
                <w:b/>
                <w:bCs/>
              </w:rPr>
            </w:pPr>
            <w:r w:rsidRPr="00A14057">
              <w:rPr>
                <w:rFonts w:ascii="Arial" w:hAnsi="Arial" w:cs="Arial"/>
                <w:b/>
                <w:bCs/>
              </w:rPr>
              <w:t>Výše DPH v Kč</w:t>
            </w:r>
          </w:p>
        </w:tc>
        <w:tc>
          <w:tcPr>
            <w:tcW w:w="1701" w:type="dxa"/>
            <w:tcBorders>
              <w:top w:val="single" w:sz="18" w:space="0" w:color="auto"/>
              <w:right w:val="single" w:sz="18" w:space="0" w:color="auto"/>
            </w:tcBorders>
            <w:shd w:val="clear" w:color="auto" w:fill="D9E2F3" w:themeFill="accent1" w:themeFillTint="33"/>
            <w:vAlign w:val="center"/>
          </w:tcPr>
          <w:p w14:paraId="46A7E638" w14:textId="323252DF" w:rsidR="007B5555" w:rsidRPr="00BB32A4" w:rsidRDefault="00A14057" w:rsidP="00295DAE">
            <w:pPr>
              <w:pStyle w:val="Textkomente"/>
              <w:spacing w:after="0"/>
              <w:jc w:val="center"/>
              <w:rPr>
                <w:rFonts w:cs="Arial"/>
                <w:bCs/>
                <w:sz w:val="22"/>
                <w:szCs w:val="22"/>
              </w:rPr>
            </w:pPr>
            <w:r w:rsidRPr="00A14057">
              <w:rPr>
                <w:rFonts w:cs="Arial"/>
                <w:b/>
                <w:bCs/>
                <w:sz w:val="22"/>
                <w:szCs w:val="22"/>
              </w:rPr>
              <w:t>Cena služby v Kč s DPH</w:t>
            </w:r>
          </w:p>
        </w:tc>
      </w:tr>
      <w:tr w:rsidR="007B5555" w:rsidRPr="00160E43" w14:paraId="4BFEAF7C" w14:textId="77777777" w:rsidTr="00F54847">
        <w:trPr>
          <w:cantSplit/>
          <w:trHeight w:val="328"/>
        </w:trPr>
        <w:tc>
          <w:tcPr>
            <w:tcW w:w="4820"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1701"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559" w:type="dxa"/>
            <w:vAlign w:val="center"/>
          </w:tcPr>
          <w:p w14:paraId="57D3D013" w14:textId="77777777" w:rsidR="007B5555" w:rsidRPr="00061E77" w:rsidRDefault="007B5555" w:rsidP="007B5555">
            <w:pPr>
              <w:spacing w:line="240" w:lineRule="auto"/>
              <w:jc w:val="center"/>
              <w:rPr>
                <w:rFonts w:cs="Arial"/>
                <w:sz w:val="20"/>
                <w:szCs w:val="20"/>
              </w:rPr>
            </w:pPr>
          </w:p>
        </w:tc>
        <w:tc>
          <w:tcPr>
            <w:tcW w:w="1701"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F54847">
        <w:trPr>
          <w:cantSplit/>
          <w:trHeight w:val="417"/>
        </w:trPr>
        <w:tc>
          <w:tcPr>
            <w:tcW w:w="4820" w:type="dxa"/>
            <w:tcBorders>
              <w:left w:val="single" w:sz="18" w:space="0" w:color="auto"/>
            </w:tcBorders>
            <w:vAlign w:val="center"/>
          </w:tcPr>
          <w:p w14:paraId="049F1047" w14:textId="18BD6E99" w:rsidR="007B5555" w:rsidRPr="007B5555" w:rsidRDefault="0029412B" w:rsidP="007B5555">
            <w:pPr>
              <w:pStyle w:val="Zhlav"/>
              <w:tabs>
                <w:tab w:val="clear" w:pos="4536"/>
                <w:tab w:val="clear" w:pos="9072"/>
              </w:tabs>
              <w:rPr>
                <w:rFonts w:cs="Arial"/>
                <w:sz w:val="20"/>
                <w:szCs w:val="20"/>
                <w:highlight w:val="yellow"/>
              </w:rPr>
            </w:pPr>
            <w:r w:rsidRPr="0029412B">
              <w:rPr>
                <w:sz w:val="20"/>
                <w:szCs w:val="20"/>
                <w:highlight w:val="yellow"/>
              </w:rPr>
              <w:t>Ostatní garance</w:t>
            </w:r>
          </w:p>
        </w:tc>
        <w:tc>
          <w:tcPr>
            <w:tcW w:w="1701" w:type="dxa"/>
            <w:vAlign w:val="center"/>
          </w:tcPr>
          <w:p w14:paraId="65401A4E" w14:textId="77777777" w:rsidR="007B5555" w:rsidRPr="00061E77" w:rsidRDefault="007B5555" w:rsidP="007B5555">
            <w:pPr>
              <w:spacing w:line="240" w:lineRule="auto"/>
              <w:jc w:val="center"/>
              <w:rPr>
                <w:rFonts w:cs="Arial"/>
                <w:sz w:val="20"/>
                <w:szCs w:val="20"/>
              </w:rPr>
            </w:pPr>
          </w:p>
        </w:tc>
        <w:tc>
          <w:tcPr>
            <w:tcW w:w="1559" w:type="dxa"/>
            <w:vAlign w:val="center"/>
          </w:tcPr>
          <w:p w14:paraId="673E0A1C" w14:textId="77777777" w:rsidR="007B5555" w:rsidRPr="00061E77" w:rsidRDefault="007B5555" w:rsidP="007B5555">
            <w:pPr>
              <w:spacing w:line="240" w:lineRule="auto"/>
              <w:jc w:val="center"/>
              <w:rPr>
                <w:rFonts w:cs="Arial"/>
                <w:sz w:val="20"/>
                <w:szCs w:val="20"/>
              </w:rPr>
            </w:pPr>
          </w:p>
        </w:tc>
        <w:tc>
          <w:tcPr>
            <w:tcW w:w="1701"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F54847">
        <w:trPr>
          <w:cantSplit/>
          <w:trHeight w:val="417"/>
        </w:trPr>
        <w:tc>
          <w:tcPr>
            <w:tcW w:w="4820"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1701"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559" w:type="dxa"/>
            <w:vAlign w:val="center"/>
          </w:tcPr>
          <w:p w14:paraId="64D21343" w14:textId="77777777" w:rsidR="007B5555" w:rsidRPr="00061E77" w:rsidRDefault="007B5555" w:rsidP="007B5555">
            <w:pPr>
              <w:spacing w:line="240" w:lineRule="auto"/>
              <w:jc w:val="center"/>
              <w:rPr>
                <w:rFonts w:cs="Arial"/>
                <w:sz w:val="20"/>
                <w:szCs w:val="20"/>
              </w:rPr>
            </w:pPr>
          </w:p>
        </w:tc>
        <w:tc>
          <w:tcPr>
            <w:tcW w:w="1701"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F54847">
        <w:trPr>
          <w:cantSplit/>
          <w:trHeight w:val="417"/>
        </w:trPr>
        <w:tc>
          <w:tcPr>
            <w:tcW w:w="4820"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1701" w:type="dxa"/>
            <w:vAlign w:val="center"/>
          </w:tcPr>
          <w:p w14:paraId="6F7EBF12" w14:textId="77777777" w:rsidR="007B5555" w:rsidRPr="00061E77" w:rsidRDefault="007B5555" w:rsidP="007B5555">
            <w:pPr>
              <w:spacing w:line="240" w:lineRule="auto"/>
              <w:jc w:val="center"/>
              <w:rPr>
                <w:rFonts w:cs="Arial"/>
                <w:sz w:val="20"/>
                <w:szCs w:val="20"/>
              </w:rPr>
            </w:pPr>
          </w:p>
        </w:tc>
        <w:tc>
          <w:tcPr>
            <w:tcW w:w="1559" w:type="dxa"/>
            <w:vAlign w:val="center"/>
          </w:tcPr>
          <w:p w14:paraId="6C751B6F" w14:textId="77777777" w:rsidR="007B5555" w:rsidRPr="00061E77" w:rsidRDefault="007B5555" w:rsidP="007B5555">
            <w:pPr>
              <w:spacing w:line="240" w:lineRule="auto"/>
              <w:jc w:val="center"/>
              <w:rPr>
                <w:rFonts w:cs="Arial"/>
                <w:sz w:val="20"/>
                <w:szCs w:val="20"/>
              </w:rPr>
            </w:pPr>
          </w:p>
        </w:tc>
        <w:tc>
          <w:tcPr>
            <w:tcW w:w="1701"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F54847">
        <w:trPr>
          <w:cantSplit/>
          <w:trHeight w:val="417"/>
        </w:trPr>
        <w:tc>
          <w:tcPr>
            <w:tcW w:w="4820" w:type="dxa"/>
            <w:tcBorders>
              <w:left w:val="single" w:sz="18" w:space="0" w:color="auto"/>
              <w:bottom w:val="single" w:sz="18" w:space="0" w:color="auto"/>
            </w:tcBorders>
            <w:vAlign w:val="center"/>
          </w:tcPr>
          <w:p w14:paraId="29FE317C" w14:textId="34720B12" w:rsidR="007B5555" w:rsidRPr="007B5555" w:rsidRDefault="0029412B" w:rsidP="007B5555">
            <w:pPr>
              <w:pStyle w:val="Zhlav"/>
              <w:tabs>
                <w:tab w:val="clear" w:pos="4536"/>
                <w:tab w:val="clear" w:pos="9072"/>
              </w:tabs>
              <w:rPr>
                <w:rFonts w:cs="Arial"/>
                <w:sz w:val="20"/>
                <w:szCs w:val="20"/>
                <w:highlight w:val="yellow"/>
              </w:rPr>
            </w:pPr>
            <w:r>
              <w:rPr>
                <w:rFonts w:cs="Arial"/>
                <w:sz w:val="20"/>
                <w:szCs w:val="20"/>
                <w:highlight w:val="yellow"/>
              </w:rPr>
              <w:t>………</w:t>
            </w:r>
          </w:p>
        </w:tc>
        <w:tc>
          <w:tcPr>
            <w:tcW w:w="1701"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559"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1701"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F54847">
        <w:trPr>
          <w:cantSplit/>
          <w:trHeight w:val="417"/>
        </w:trPr>
        <w:tc>
          <w:tcPr>
            <w:tcW w:w="4820"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1701"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559"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1701"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F54847">
        <w:trPr>
          <w:cantSplit/>
          <w:trHeight w:val="405"/>
        </w:trPr>
        <w:tc>
          <w:tcPr>
            <w:tcW w:w="4820" w:type="dxa"/>
            <w:tcBorders>
              <w:top w:val="single" w:sz="18" w:space="0" w:color="auto"/>
              <w:left w:val="single" w:sz="18" w:space="0" w:color="auto"/>
              <w:bottom w:val="single" w:sz="18" w:space="0" w:color="auto"/>
            </w:tcBorders>
            <w:shd w:val="clear" w:color="auto" w:fill="F2F2F2" w:themeFill="background1" w:themeFillShade="F2"/>
            <w:vAlign w:val="center"/>
          </w:tcPr>
          <w:p w14:paraId="79EE8606" w14:textId="7E630826"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 xml:space="preserve">CELKEM za </w:t>
            </w:r>
            <w:r w:rsidRPr="00061E77">
              <w:rPr>
                <w:rFonts w:ascii="Arial" w:hAnsi="Arial" w:cs="Arial"/>
                <w:b/>
                <w:sz w:val="20"/>
                <w:szCs w:val="20"/>
              </w:rPr>
              <w:t>rok</w:t>
            </w:r>
          </w:p>
        </w:tc>
        <w:tc>
          <w:tcPr>
            <w:tcW w:w="1701" w:type="dxa"/>
            <w:tcBorders>
              <w:top w:val="single" w:sz="18" w:space="0" w:color="auto"/>
              <w:bottom w:val="single" w:sz="18" w:space="0" w:color="auto"/>
            </w:tcBorders>
            <w:shd w:val="clear" w:color="auto" w:fill="F2F2F2" w:themeFill="background1" w:themeFillShade="F2"/>
            <w:vAlign w:val="center"/>
          </w:tcPr>
          <w:p w14:paraId="4E9899C7" w14:textId="2E9404D3" w:rsidR="007B5555" w:rsidRPr="00061E77" w:rsidRDefault="007B5555" w:rsidP="007B5555">
            <w:pPr>
              <w:spacing w:after="0"/>
              <w:jc w:val="center"/>
              <w:rPr>
                <w:rFonts w:ascii="Arial" w:hAnsi="Arial" w:cs="Arial"/>
                <w:sz w:val="20"/>
                <w:szCs w:val="20"/>
              </w:rPr>
            </w:pPr>
          </w:p>
        </w:tc>
        <w:tc>
          <w:tcPr>
            <w:tcW w:w="1559" w:type="dxa"/>
            <w:tcBorders>
              <w:top w:val="single" w:sz="18" w:space="0" w:color="auto"/>
              <w:bottom w:val="single" w:sz="18" w:space="0" w:color="auto"/>
            </w:tcBorders>
            <w:shd w:val="clear" w:color="auto" w:fill="F2F2F2" w:themeFill="background1" w:themeFillShade="F2"/>
            <w:vAlign w:val="center"/>
          </w:tcPr>
          <w:p w14:paraId="4F503C09" w14:textId="23B9EBB3" w:rsidR="007B5555" w:rsidRPr="00061E77" w:rsidRDefault="007B5555" w:rsidP="007B5555">
            <w:pPr>
              <w:spacing w:after="0"/>
              <w:jc w:val="center"/>
              <w:rPr>
                <w:rFonts w:ascii="Arial" w:hAnsi="Arial" w:cs="Arial"/>
                <w:sz w:val="20"/>
                <w:szCs w:val="20"/>
              </w:rPr>
            </w:pPr>
          </w:p>
        </w:tc>
        <w:tc>
          <w:tcPr>
            <w:tcW w:w="1701" w:type="dxa"/>
            <w:tcBorders>
              <w:top w:val="single" w:sz="18" w:space="0" w:color="auto"/>
              <w:bottom w:val="single" w:sz="18" w:space="0" w:color="auto"/>
              <w:right w:val="single" w:sz="18" w:space="0" w:color="auto"/>
            </w:tcBorders>
            <w:shd w:val="clear" w:color="auto" w:fill="F2F2F2" w:themeFill="background1" w:themeFillShade="F2"/>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r w:rsidR="004A633E" w:rsidRPr="002D361C" w14:paraId="2AE0D2AB" w14:textId="77777777" w:rsidTr="00F54847">
        <w:trPr>
          <w:cantSplit/>
          <w:trHeight w:val="405"/>
        </w:trPr>
        <w:tc>
          <w:tcPr>
            <w:tcW w:w="4820" w:type="dxa"/>
            <w:tcBorders>
              <w:top w:val="single" w:sz="18" w:space="0" w:color="auto"/>
              <w:left w:val="single" w:sz="18" w:space="0" w:color="auto"/>
              <w:bottom w:val="single" w:sz="18" w:space="0" w:color="auto"/>
            </w:tcBorders>
            <w:shd w:val="clear" w:color="auto" w:fill="D9D9D9" w:themeFill="background1" w:themeFillShade="D9"/>
            <w:vAlign w:val="center"/>
          </w:tcPr>
          <w:p w14:paraId="141325C7" w14:textId="3CB0658D" w:rsidR="004A633E" w:rsidRPr="00061E77" w:rsidRDefault="004A633E" w:rsidP="007B5555">
            <w:pPr>
              <w:pStyle w:val="Zhlav"/>
              <w:tabs>
                <w:tab w:val="clear" w:pos="4536"/>
                <w:tab w:val="clear" w:pos="9072"/>
              </w:tabs>
              <w:rPr>
                <w:rFonts w:ascii="Arial" w:hAnsi="Arial" w:cs="Arial"/>
                <w:b/>
                <w:sz w:val="20"/>
                <w:szCs w:val="20"/>
              </w:rPr>
            </w:pPr>
            <w:r>
              <w:rPr>
                <w:rFonts w:ascii="Arial" w:hAnsi="Arial" w:cs="Arial"/>
                <w:b/>
                <w:sz w:val="20"/>
                <w:szCs w:val="20"/>
              </w:rPr>
              <w:t>CELKEM za 4 roky</w:t>
            </w:r>
          </w:p>
        </w:tc>
        <w:tc>
          <w:tcPr>
            <w:tcW w:w="1701" w:type="dxa"/>
            <w:tcBorders>
              <w:top w:val="single" w:sz="18" w:space="0" w:color="auto"/>
              <w:bottom w:val="single" w:sz="18" w:space="0" w:color="auto"/>
            </w:tcBorders>
            <w:shd w:val="clear" w:color="auto" w:fill="D9D9D9" w:themeFill="background1" w:themeFillShade="D9"/>
            <w:vAlign w:val="center"/>
          </w:tcPr>
          <w:p w14:paraId="3D9D077A" w14:textId="77777777" w:rsidR="004A633E" w:rsidRPr="00061E77" w:rsidRDefault="004A633E" w:rsidP="007B5555">
            <w:pPr>
              <w:spacing w:after="0"/>
              <w:jc w:val="center"/>
              <w:rPr>
                <w:rFonts w:ascii="Arial" w:hAnsi="Arial" w:cs="Arial"/>
                <w:sz w:val="20"/>
                <w:szCs w:val="20"/>
              </w:rPr>
            </w:pPr>
          </w:p>
        </w:tc>
        <w:tc>
          <w:tcPr>
            <w:tcW w:w="1559" w:type="dxa"/>
            <w:tcBorders>
              <w:top w:val="single" w:sz="18" w:space="0" w:color="auto"/>
              <w:bottom w:val="single" w:sz="18" w:space="0" w:color="auto"/>
            </w:tcBorders>
            <w:shd w:val="clear" w:color="auto" w:fill="D9D9D9" w:themeFill="background1" w:themeFillShade="D9"/>
            <w:vAlign w:val="center"/>
          </w:tcPr>
          <w:p w14:paraId="4C34B866" w14:textId="77777777" w:rsidR="004A633E" w:rsidRPr="00061E77" w:rsidRDefault="004A633E" w:rsidP="007B5555">
            <w:pPr>
              <w:spacing w:after="0"/>
              <w:jc w:val="center"/>
              <w:rPr>
                <w:rFonts w:ascii="Arial" w:hAnsi="Arial" w:cs="Arial"/>
                <w:sz w:val="20"/>
                <w:szCs w:val="20"/>
              </w:rPr>
            </w:pPr>
          </w:p>
        </w:tc>
        <w:tc>
          <w:tcPr>
            <w:tcW w:w="1701" w:type="dxa"/>
            <w:tcBorders>
              <w:top w:val="single" w:sz="18" w:space="0" w:color="auto"/>
              <w:bottom w:val="single" w:sz="18" w:space="0" w:color="auto"/>
              <w:right w:val="single" w:sz="18" w:space="0" w:color="auto"/>
            </w:tcBorders>
            <w:shd w:val="clear" w:color="auto" w:fill="D9D9D9" w:themeFill="background1" w:themeFillShade="D9"/>
            <w:vAlign w:val="center"/>
          </w:tcPr>
          <w:p w14:paraId="1D92FC2B" w14:textId="77777777" w:rsidR="004A633E" w:rsidRPr="00061E77" w:rsidDel="002A1DFE" w:rsidRDefault="004A633E"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93"/>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A4F9078" w14:textId="25321511"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071F3">
        <w:rPr>
          <w:rFonts w:asciiTheme="minorHAnsi" w:hAnsiTheme="minorHAnsi"/>
          <w:color w:val="auto"/>
          <w:szCs w:val="22"/>
        </w:rPr>
        <w:t>4</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0E496F60" w14:textId="77777777" w:rsidR="00A35D37" w:rsidRDefault="00A35D37" w:rsidP="002B4DF5">
      <w:pPr>
        <w:spacing w:after="0"/>
        <w:rPr>
          <w:ins w:id="94" w:author="Čížková Jaroslava (PKN-ZAK)" w:date="2026-01-26T23:43:00Z" w16du:dateUtc="2026-01-26T22:43:00Z"/>
          <w:rFonts w:cs="Arial"/>
          <w:b/>
          <w:bCs/>
        </w:rPr>
      </w:pPr>
    </w:p>
    <w:p w14:paraId="3C120408" w14:textId="53FF9023"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40337B00" w14:textId="77777777" w:rsidR="005B6048" w:rsidRDefault="005B6048" w:rsidP="005B6048">
      <w:pPr>
        <w:spacing w:after="60" w:line="240" w:lineRule="auto"/>
        <w:rPr>
          <w:rFonts w:cs="Arial"/>
          <w:b/>
          <w:bCs/>
        </w:rPr>
      </w:pPr>
      <w:r>
        <w:rPr>
          <w:rFonts w:cs="Arial"/>
          <w:b/>
          <w:bCs/>
        </w:rPr>
        <w:t>Objednat</w:t>
      </w:r>
      <w:r w:rsidRPr="00A949FA">
        <w:rPr>
          <w:rFonts w:cs="Arial"/>
          <w:b/>
          <w:bCs/>
        </w:rPr>
        <w:t>el</w:t>
      </w:r>
      <w:r>
        <w:rPr>
          <w:rFonts w:cs="Arial"/>
          <w:b/>
          <w:bCs/>
        </w:rPr>
        <w:t>:</w:t>
      </w:r>
    </w:p>
    <w:p w14:paraId="120292F5" w14:textId="77777777" w:rsidR="005B6048" w:rsidRPr="00D624C3" w:rsidRDefault="005B6048" w:rsidP="005B6048">
      <w:pPr>
        <w:spacing w:after="60" w:line="240" w:lineRule="auto"/>
        <w:ind w:firstLine="708"/>
        <w:rPr>
          <w:rFonts w:cs="Arial"/>
          <w:bCs/>
        </w:rPr>
      </w:pPr>
      <w:bookmarkStart w:id="95" w:name="_Hlk69376391"/>
      <w:r w:rsidRPr="00D624C3">
        <w:rPr>
          <w:rFonts w:cs="Arial"/>
          <w:bCs/>
        </w:rPr>
        <w:t>Jméno:</w:t>
      </w:r>
      <w:r w:rsidRPr="00D624C3">
        <w:rPr>
          <w:rFonts w:cs="Arial"/>
          <w:bCs/>
        </w:rPr>
        <w:tab/>
      </w:r>
      <w:r w:rsidRPr="00D624C3">
        <w:rPr>
          <w:rFonts w:cs="Arial"/>
          <w:bCs/>
        </w:rPr>
        <w:tab/>
      </w:r>
      <w:r w:rsidRPr="00D624C3">
        <w:rPr>
          <w:rFonts w:cs="Arial"/>
          <w:bCs/>
        </w:rPr>
        <w:tab/>
        <w:t>Marek Chmelík</w:t>
      </w:r>
    </w:p>
    <w:p w14:paraId="07CC8052" w14:textId="77777777" w:rsidR="005B6048" w:rsidRPr="00D624C3" w:rsidRDefault="005B6048" w:rsidP="005B6048">
      <w:pPr>
        <w:spacing w:after="60" w:line="240" w:lineRule="auto"/>
        <w:rPr>
          <w:rFonts w:cs="Arial"/>
          <w:bCs/>
        </w:rPr>
      </w:pPr>
      <w:r w:rsidRPr="00D624C3">
        <w:rPr>
          <w:rFonts w:cs="Arial"/>
          <w:bCs/>
        </w:rPr>
        <w:tab/>
        <w:t>Pracovní zařazení:</w:t>
      </w:r>
      <w:r w:rsidRPr="00D624C3">
        <w:rPr>
          <w:rFonts w:cs="Arial"/>
          <w:bCs/>
        </w:rPr>
        <w:tab/>
        <w:t>administrátor aplikací</w:t>
      </w:r>
    </w:p>
    <w:p w14:paraId="4B638FEC" w14:textId="77777777" w:rsidR="005B6048" w:rsidRPr="00D624C3" w:rsidRDefault="005B6048" w:rsidP="005B6048">
      <w:pPr>
        <w:spacing w:after="60" w:line="240" w:lineRule="auto"/>
        <w:rPr>
          <w:rFonts w:cs="Arial"/>
          <w:bCs/>
        </w:rPr>
      </w:pPr>
      <w:r w:rsidRPr="00D624C3">
        <w:rPr>
          <w:rFonts w:cs="Arial"/>
          <w:bCs/>
        </w:rPr>
        <w:tab/>
        <w:t>tel.:</w:t>
      </w:r>
      <w:r w:rsidRPr="00D624C3">
        <w:rPr>
          <w:rFonts w:cs="Arial"/>
          <w:bCs/>
        </w:rPr>
        <w:tab/>
      </w:r>
      <w:r w:rsidRPr="00D624C3">
        <w:rPr>
          <w:rFonts w:cs="Arial"/>
          <w:bCs/>
        </w:rPr>
        <w:tab/>
      </w:r>
      <w:r w:rsidRPr="00D624C3">
        <w:rPr>
          <w:rFonts w:cs="Arial"/>
          <w:bCs/>
        </w:rPr>
        <w:tab/>
        <w:t>+420 727 860 304</w:t>
      </w:r>
    </w:p>
    <w:p w14:paraId="45952B2C" w14:textId="77777777" w:rsidR="005B6048" w:rsidRDefault="005B6048" w:rsidP="005B6048">
      <w:pPr>
        <w:spacing w:after="60" w:line="240" w:lineRule="auto"/>
        <w:rPr>
          <w:rFonts w:cs="Arial"/>
          <w:bCs/>
        </w:rPr>
      </w:pPr>
      <w:r w:rsidRPr="00D624C3">
        <w:rPr>
          <w:rFonts w:cs="Arial"/>
          <w:bCs/>
        </w:rPr>
        <w:tab/>
        <w:t>email:</w:t>
      </w:r>
      <w:r w:rsidRPr="00D624C3">
        <w:rPr>
          <w:rFonts w:cs="Arial"/>
          <w:bCs/>
        </w:rPr>
        <w:tab/>
      </w:r>
      <w:r w:rsidRPr="00D624C3">
        <w:rPr>
          <w:rFonts w:cs="Arial"/>
          <w:bCs/>
        </w:rPr>
        <w:tab/>
      </w:r>
      <w:r w:rsidRPr="00D624C3">
        <w:rPr>
          <w:rFonts w:cs="Arial"/>
          <w:bCs/>
        </w:rPr>
        <w:tab/>
      </w:r>
      <w:hyperlink r:id="rId8" w:history="1">
        <w:r w:rsidRPr="003369DA">
          <w:rPr>
            <w:rStyle w:val="Hypertextovodkaz"/>
            <w:rFonts w:cs="Arial"/>
            <w:bCs/>
          </w:rPr>
          <w:t>marek.chmelik@nempk.cz</w:t>
        </w:r>
      </w:hyperlink>
    </w:p>
    <w:p w14:paraId="06A61A0B" w14:textId="77777777" w:rsidR="005B6048" w:rsidRPr="00D624C3" w:rsidRDefault="005B6048" w:rsidP="005B6048">
      <w:pPr>
        <w:spacing w:after="60" w:line="240" w:lineRule="auto"/>
        <w:rPr>
          <w:rFonts w:cs="Arial"/>
          <w:bCs/>
        </w:rPr>
      </w:pPr>
    </w:p>
    <w:p w14:paraId="2D41D06B" w14:textId="77777777" w:rsidR="005B6048" w:rsidRPr="00D624C3" w:rsidRDefault="005B6048" w:rsidP="005B6048">
      <w:pPr>
        <w:spacing w:after="60" w:line="240" w:lineRule="auto"/>
        <w:ind w:firstLine="708"/>
        <w:rPr>
          <w:rFonts w:cs="Arial"/>
          <w:bCs/>
        </w:rPr>
      </w:pPr>
      <w:r w:rsidRPr="00D624C3">
        <w:rPr>
          <w:rFonts w:cs="Arial"/>
          <w:bCs/>
        </w:rPr>
        <w:t>Jméno:</w:t>
      </w:r>
      <w:r w:rsidRPr="00D624C3">
        <w:rPr>
          <w:rFonts w:cs="Arial"/>
          <w:bCs/>
        </w:rPr>
        <w:tab/>
      </w:r>
      <w:r w:rsidRPr="00D624C3">
        <w:rPr>
          <w:rFonts w:cs="Arial"/>
          <w:bCs/>
        </w:rPr>
        <w:tab/>
      </w:r>
      <w:r w:rsidRPr="00D624C3">
        <w:rPr>
          <w:rFonts w:cs="Arial"/>
          <w:bCs/>
        </w:rPr>
        <w:tab/>
        <w:t>Martin Čejka</w:t>
      </w:r>
    </w:p>
    <w:p w14:paraId="50E56A18" w14:textId="77777777" w:rsidR="005B6048" w:rsidRPr="00D624C3" w:rsidRDefault="005B6048" w:rsidP="005B6048">
      <w:pPr>
        <w:spacing w:after="60" w:line="240" w:lineRule="auto"/>
        <w:rPr>
          <w:rFonts w:cs="Arial"/>
          <w:bCs/>
        </w:rPr>
      </w:pPr>
      <w:r w:rsidRPr="00D624C3">
        <w:rPr>
          <w:rFonts w:cs="Arial"/>
          <w:bCs/>
        </w:rPr>
        <w:tab/>
        <w:t>Pracovní zařazení:</w:t>
      </w:r>
      <w:r w:rsidRPr="00D624C3">
        <w:rPr>
          <w:rFonts w:cs="Arial"/>
          <w:bCs/>
        </w:rPr>
        <w:tab/>
      </w:r>
      <w:r>
        <w:rPr>
          <w:rFonts w:cs="Arial"/>
          <w:bCs/>
        </w:rPr>
        <w:t>v</w:t>
      </w:r>
      <w:r w:rsidRPr="00D624C3">
        <w:rPr>
          <w:rFonts w:cs="Arial"/>
          <w:bCs/>
        </w:rPr>
        <w:t xml:space="preserve">edoucí odd. softwarových aplikací </w:t>
      </w:r>
    </w:p>
    <w:p w14:paraId="0C23F0AA" w14:textId="77777777" w:rsidR="005B6048" w:rsidRPr="00D624C3" w:rsidRDefault="005B6048" w:rsidP="005B6048">
      <w:pPr>
        <w:spacing w:after="60" w:line="240" w:lineRule="auto"/>
        <w:rPr>
          <w:rFonts w:cs="Arial"/>
          <w:bCs/>
        </w:rPr>
      </w:pPr>
      <w:r w:rsidRPr="00D624C3">
        <w:rPr>
          <w:rFonts w:cs="Arial"/>
          <w:bCs/>
        </w:rPr>
        <w:tab/>
        <w:t>tel.:</w:t>
      </w:r>
      <w:r w:rsidRPr="00D624C3">
        <w:rPr>
          <w:rFonts w:cs="Arial"/>
          <w:bCs/>
        </w:rPr>
        <w:tab/>
      </w:r>
      <w:r w:rsidRPr="00D624C3">
        <w:rPr>
          <w:rFonts w:cs="Arial"/>
          <w:bCs/>
        </w:rPr>
        <w:tab/>
      </w:r>
      <w:r w:rsidRPr="00D624C3">
        <w:rPr>
          <w:rFonts w:cs="Arial"/>
          <w:bCs/>
        </w:rPr>
        <w:tab/>
        <w:t>+420 725 177</w:t>
      </w:r>
      <w:r>
        <w:rPr>
          <w:rFonts w:cs="Arial"/>
          <w:bCs/>
        </w:rPr>
        <w:t> </w:t>
      </w:r>
      <w:r w:rsidRPr="00D624C3">
        <w:rPr>
          <w:rFonts w:cs="Arial"/>
          <w:bCs/>
        </w:rPr>
        <w:t>902</w:t>
      </w:r>
    </w:p>
    <w:p w14:paraId="59D46A58" w14:textId="77777777" w:rsidR="005B6048" w:rsidRDefault="005B6048" w:rsidP="005B6048">
      <w:pPr>
        <w:spacing w:after="60" w:line="240" w:lineRule="auto"/>
        <w:ind w:firstLine="708"/>
        <w:rPr>
          <w:rFonts w:cs="Arial"/>
          <w:bCs/>
        </w:rPr>
      </w:pPr>
      <w:r w:rsidRPr="00D624C3">
        <w:rPr>
          <w:rFonts w:cs="Arial"/>
          <w:bCs/>
        </w:rPr>
        <w:t>email:</w:t>
      </w:r>
      <w:r w:rsidRPr="00D624C3">
        <w:rPr>
          <w:rFonts w:cs="Arial"/>
          <w:bCs/>
        </w:rPr>
        <w:tab/>
      </w:r>
      <w:r w:rsidRPr="00D624C3">
        <w:rPr>
          <w:rFonts w:cs="Arial"/>
          <w:bCs/>
        </w:rPr>
        <w:tab/>
      </w:r>
      <w:r w:rsidRPr="00D624C3">
        <w:rPr>
          <w:rFonts w:cs="Arial"/>
          <w:bCs/>
        </w:rPr>
        <w:tab/>
      </w:r>
      <w:hyperlink r:id="rId9" w:history="1">
        <w:r w:rsidRPr="003369DA">
          <w:rPr>
            <w:rStyle w:val="Hypertextovodkaz"/>
            <w:rFonts w:cs="Arial"/>
            <w:bCs/>
          </w:rPr>
          <w:t>martin.cejka@nempk.cz</w:t>
        </w:r>
      </w:hyperlink>
    </w:p>
    <w:p w14:paraId="4500A1D6" w14:textId="77777777" w:rsidR="005B6048" w:rsidRPr="00D624C3" w:rsidRDefault="005B6048" w:rsidP="005B6048">
      <w:pPr>
        <w:spacing w:after="60" w:line="240" w:lineRule="auto"/>
        <w:ind w:firstLine="708"/>
        <w:rPr>
          <w:rFonts w:cs="Arial"/>
          <w:bCs/>
        </w:rPr>
      </w:pPr>
    </w:p>
    <w:bookmarkEnd w:id="95"/>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6FE1F9CF"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sidR="009071F3">
        <w:rPr>
          <w:rFonts w:asciiTheme="minorHAnsi" w:hAnsiTheme="minorHAnsi"/>
          <w:color w:val="auto"/>
          <w:szCs w:val="22"/>
        </w:rPr>
        <w:t xml:space="preserve"> 5</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96"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6"/>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7"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7"/>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5B604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w:t>
      </w:r>
      <w:r w:rsidRPr="005B6048">
        <w:rPr>
          <w:rFonts w:cs="Tahoma"/>
          <w:snapToGrid w:val="0"/>
          <w:sz w:val="22"/>
        </w:rPr>
        <w:t xml:space="preserve">je oprávněn využívat </w:t>
      </w:r>
      <w:r w:rsidR="008921F0" w:rsidRPr="005B6048">
        <w:rPr>
          <w:rFonts w:cs="Tahoma"/>
          <w:snapToGrid w:val="0"/>
          <w:sz w:val="22"/>
        </w:rPr>
        <w:t xml:space="preserve">ICT </w:t>
      </w:r>
      <w:r w:rsidRPr="005B6048">
        <w:rPr>
          <w:rFonts w:cs="Tahoma"/>
          <w:snapToGrid w:val="0"/>
          <w:sz w:val="22"/>
        </w:rPr>
        <w:t>poskytované Spravovaným systémem</w:t>
      </w:r>
      <w:r w:rsidR="00E1334E" w:rsidRPr="005B604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2"/>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8" w:name="_Toc472491070"/>
      <w:r w:rsidRPr="00535A98">
        <w:rPr>
          <w:rFonts w:asciiTheme="minorHAnsi" w:hAnsiTheme="minorHAnsi"/>
          <w:sz w:val="22"/>
          <w:szCs w:val="22"/>
        </w:rPr>
        <w:t>Chybový stav</w:t>
      </w:r>
      <w:bookmarkEnd w:id="98"/>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99"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9"/>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C8704E7" w14:textId="49CB166F" w:rsidR="00A85326"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553F7C">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0" w:name="_Toc472491071"/>
      <w:bookmarkStart w:id="101" w:name="_Hlk506545953"/>
      <w:r w:rsidRPr="00535A98">
        <w:rPr>
          <w:rFonts w:asciiTheme="minorHAnsi" w:hAnsiTheme="minorHAnsi"/>
          <w:sz w:val="22"/>
          <w:szCs w:val="22"/>
        </w:rPr>
        <w:t xml:space="preserve">Požadavek </w:t>
      </w:r>
      <w:bookmarkEnd w:id="100"/>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3D58DED7" w14:textId="77777777" w:rsidR="00A35D37" w:rsidRDefault="00A35D37" w:rsidP="00646159">
      <w:pPr>
        <w:pStyle w:val="Nadpis1"/>
        <w:keepNext w:val="0"/>
        <w:tabs>
          <w:tab w:val="left" w:pos="0"/>
        </w:tabs>
        <w:spacing w:before="240" w:after="240" w:line="240" w:lineRule="auto"/>
        <w:jc w:val="both"/>
        <w:rPr>
          <w:rFonts w:asciiTheme="minorHAnsi" w:hAnsiTheme="minorHAnsi"/>
          <w:color w:val="auto"/>
          <w:szCs w:val="22"/>
        </w:rPr>
      </w:pPr>
      <w:bookmarkStart w:id="102" w:name="_Hlk158016254"/>
    </w:p>
    <w:p w14:paraId="1443CD49" w14:textId="77777777" w:rsidR="00A35D37" w:rsidRDefault="00A35D37" w:rsidP="00646159">
      <w:pPr>
        <w:pStyle w:val="Nadpis1"/>
        <w:keepNext w:val="0"/>
        <w:tabs>
          <w:tab w:val="left" w:pos="0"/>
        </w:tabs>
        <w:spacing w:before="240" w:after="240" w:line="240" w:lineRule="auto"/>
        <w:jc w:val="both"/>
        <w:rPr>
          <w:rFonts w:asciiTheme="minorHAnsi" w:hAnsiTheme="minorHAnsi"/>
          <w:color w:val="auto"/>
          <w:szCs w:val="22"/>
        </w:rPr>
      </w:pPr>
    </w:p>
    <w:p w14:paraId="7D45B458" w14:textId="3DBCDA00" w:rsidR="00646159" w:rsidRDefault="00646159" w:rsidP="00646159">
      <w:pPr>
        <w:pStyle w:val="Nadpis1"/>
        <w:keepNext w:val="0"/>
        <w:tabs>
          <w:tab w:val="left" w:pos="0"/>
        </w:tabs>
        <w:spacing w:before="240" w:after="240" w:line="240" w:lineRule="auto"/>
        <w:jc w:val="both"/>
        <w:rPr>
          <w:rFonts w:asciiTheme="minorHAnsi" w:hAnsiTheme="minorHAnsi"/>
          <w:color w:val="auto"/>
          <w:szCs w:val="22"/>
        </w:rPr>
      </w:pPr>
      <w:r w:rsidRPr="00B01F17">
        <w:rPr>
          <w:rFonts w:asciiTheme="minorHAnsi" w:hAnsiTheme="minorHAnsi"/>
          <w:color w:val="auto"/>
          <w:szCs w:val="22"/>
        </w:rPr>
        <w:lastRenderedPageBreak/>
        <w:t xml:space="preserve">Příloha č. </w:t>
      </w:r>
      <w:r w:rsidR="009071F3">
        <w:rPr>
          <w:rFonts w:asciiTheme="minorHAnsi" w:hAnsiTheme="minorHAnsi"/>
          <w:color w:val="auto"/>
          <w:szCs w:val="22"/>
        </w:rPr>
        <w:t>6</w:t>
      </w:r>
    </w:p>
    <w:p w14:paraId="7624827C" w14:textId="77777777" w:rsidR="00646159" w:rsidRPr="00B01F17" w:rsidRDefault="00646159" w:rsidP="0064615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F3D23AD" w14:textId="77777777" w:rsidR="0008772A" w:rsidRPr="004754D7" w:rsidRDefault="0008772A" w:rsidP="0008772A">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0CAE6E11" w14:textId="77777777" w:rsidR="009075EB" w:rsidRPr="00654EA7" w:rsidRDefault="009075EB" w:rsidP="00646159">
      <w:pPr>
        <w:spacing w:after="120" w:line="252" w:lineRule="auto"/>
        <w:rPr>
          <w:b/>
          <w:bCs/>
          <w:lang w:eastAsia="en-US"/>
        </w:rPr>
      </w:pPr>
    </w:p>
    <w:p w14:paraId="1AC12E16" w14:textId="77777777" w:rsidR="009075EB" w:rsidRPr="00B32D08" w:rsidRDefault="009075EB" w:rsidP="00646159">
      <w:pPr>
        <w:pStyle w:val="Odstavecseseznamem"/>
        <w:numPr>
          <w:ilvl w:val="0"/>
          <w:numId w:val="67"/>
        </w:numPr>
        <w:spacing w:before="0" w:after="120" w:line="252" w:lineRule="auto"/>
        <w:rPr>
          <w:b/>
          <w:bCs/>
          <w:lang w:eastAsia="en-US"/>
        </w:rPr>
      </w:pPr>
      <w:r w:rsidRPr="00B32D08">
        <w:rPr>
          <w:b/>
          <w:bCs/>
          <w:lang w:eastAsia="en-US"/>
        </w:rPr>
        <w:t>Účel</w:t>
      </w:r>
    </w:p>
    <w:p w14:paraId="44F5310A" w14:textId="206AA9B5" w:rsidR="009075EB" w:rsidRPr="00654EA7" w:rsidRDefault="009075EB" w:rsidP="0064615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3E09E8">
        <w:rPr>
          <w:lang w:eastAsia="en-US"/>
        </w:rPr>
        <w:t>Poskytovatel</w:t>
      </w:r>
      <w:r w:rsidRPr="00654EA7">
        <w:rPr>
          <w:lang w:eastAsia="en-US"/>
        </w:rPr>
        <w:t xml:space="preserve">e a určuje vzájemný vztah odpovědnosti za zavedení a kontrolu bezpečnostních opatření mezi Objednatelem a </w:t>
      </w:r>
      <w:r w:rsidR="003E09E8">
        <w:rPr>
          <w:lang w:eastAsia="en-US"/>
        </w:rPr>
        <w:t>Poskytovatel</w:t>
      </w:r>
      <w:r w:rsidRPr="00654EA7">
        <w:rPr>
          <w:lang w:eastAsia="en-US"/>
        </w:rPr>
        <w:t xml:space="preserve">em. Požadavky na </w:t>
      </w:r>
      <w:r w:rsidR="003E09E8">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47926268" w14:textId="301FBAA6" w:rsidR="009075EB" w:rsidRPr="00654EA7" w:rsidRDefault="009075EB" w:rsidP="00646159">
      <w:pPr>
        <w:spacing w:after="120" w:line="252" w:lineRule="auto"/>
        <w:ind w:left="360"/>
        <w:jc w:val="both"/>
        <w:rPr>
          <w:lang w:eastAsia="en-US"/>
        </w:rPr>
      </w:pPr>
      <w:r w:rsidRPr="00654EA7">
        <w:rPr>
          <w:lang w:eastAsia="en-US"/>
        </w:rPr>
        <w:t xml:space="preserve">Další požadavky na Objednatele a </w:t>
      </w:r>
      <w:r w:rsidR="003E09E8">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646159">
      <w:pPr>
        <w:pStyle w:val="Odstavecseseznamem"/>
        <w:numPr>
          <w:ilvl w:val="0"/>
          <w:numId w:val="67"/>
        </w:numPr>
        <w:spacing w:before="0" w:after="120" w:line="252"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646159">
      <w:pPr>
        <w:spacing w:after="120" w:line="252" w:lineRule="auto"/>
        <w:ind w:left="360"/>
        <w:rPr>
          <w:lang w:eastAsia="en-US"/>
        </w:rPr>
      </w:pPr>
      <w:r w:rsidRPr="00654EA7">
        <w:rPr>
          <w:lang w:eastAsia="en-US"/>
        </w:rPr>
        <w:t>Povinnost mlčenlivosti dle této přílohy Smlouvy se nevztahuje na informace:</w:t>
      </w:r>
    </w:p>
    <w:p w14:paraId="03B9942E" w14:textId="285E350B"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3E09E8">
        <w:rPr>
          <w:lang w:eastAsia="en-US"/>
        </w:rPr>
        <w:t>Poskytovatel</w:t>
      </w:r>
      <w:r w:rsidRPr="00654EA7">
        <w:rPr>
          <w:lang w:eastAsia="en-US"/>
        </w:rPr>
        <w:t>e;</w:t>
      </w:r>
    </w:p>
    <w:p w14:paraId="01764FD4" w14:textId="4D10639D"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w:t>
      </w:r>
      <w:r w:rsidR="003E09E8">
        <w:rPr>
          <w:lang w:eastAsia="en-US"/>
        </w:rPr>
        <w:t>Poskytovatel</w:t>
      </w:r>
      <w:r w:rsidRPr="00654EA7">
        <w:rPr>
          <w:lang w:eastAsia="en-US"/>
        </w:rPr>
        <w:t xml:space="preserve">i známy a které měl </w:t>
      </w:r>
      <w:r w:rsidR="003E09E8">
        <w:rPr>
          <w:lang w:eastAsia="en-US"/>
        </w:rPr>
        <w:t>Poskytovatel</w:t>
      </w:r>
      <w:r w:rsidRPr="00654EA7">
        <w:rPr>
          <w:lang w:eastAsia="en-US"/>
        </w:rPr>
        <w:t xml:space="preserve"> prokazatelně volně k dispozici ještě před přijetím těchto informací od Objednatele;</w:t>
      </w:r>
    </w:p>
    <w:p w14:paraId="32E12473" w14:textId="5668F4BC"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budou následně </w:t>
      </w:r>
      <w:r w:rsidR="003E09E8">
        <w:rPr>
          <w:lang w:eastAsia="en-US"/>
        </w:rPr>
        <w:t>Poskytovatel</w:t>
      </w:r>
      <w:r w:rsidRPr="00654EA7">
        <w:rPr>
          <w:lang w:eastAsia="en-US"/>
        </w:rPr>
        <w:t>i sděleny bez závazku mlčenlivosti třetí stranou, jež rovněž není ve vztahu k nim nijak vázána;</w:t>
      </w:r>
    </w:p>
    <w:p w14:paraId="02401E9B" w14:textId="77777777" w:rsidR="009075EB" w:rsidRDefault="009075EB" w:rsidP="00646159">
      <w:pPr>
        <w:numPr>
          <w:ilvl w:val="0"/>
          <w:numId w:val="59"/>
        </w:numPr>
        <w:spacing w:after="120" w:line="252" w:lineRule="auto"/>
        <w:ind w:left="1080"/>
        <w:jc w:val="both"/>
        <w:rPr>
          <w:lang w:eastAsia="en-US"/>
        </w:rPr>
      </w:pPr>
      <w:r w:rsidRPr="00654EA7">
        <w:rPr>
          <w:lang w:eastAsia="en-US"/>
        </w:rPr>
        <w:t xml:space="preserve">jejich sdělení se vyžaduje ze zákona. </w:t>
      </w:r>
    </w:p>
    <w:p w14:paraId="4B1B4E27" w14:textId="71DE8192" w:rsidR="009075EB" w:rsidRPr="00646159" w:rsidRDefault="003E09E8" w:rsidP="00646159">
      <w:pPr>
        <w:pStyle w:val="Odstavecseseznamem"/>
        <w:numPr>
          <w:ilvl w:val="0"/>
          <w:numId w:val="67"/>
        </w:numPr>
        <w:spacing w:before="0" w:after="120" w:line="252" w:lineRule="auto"/>
        <w:rPr>
          <w:b/>
          <w:bCs/>
          <w:lang w:eastAsia="en-US"/>
        </w:rPr>
      </w:pPr>
      <w:r w:rsidRPr="00646159">
        <w:rPr>
          <w:b/>
          <w:bCs/>
          <w:lang w:eastAsia="en-US"/>
        </w:rPr>
        <w:t>Poskytovatel</w:t>
      </w:r>
      <w:r w:rsidR="009075EB" w:rsidRPr="00646159">
        <w:rPr>
          <w:b/>
          <w:bCs/>
          <w:lang w:eastAsia="en-US"/>
        </w:rPr>
        <w:t xml:space="preserve"> se při poskytování plnění pro Objednatele zavazuje plnit následující povinnosti:</w:t>
      </w:r>
    </w:p>
    <w:p w14:paraId="4349D797" w14:textId="0FC34310"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5715ED" w:rsidRPr="005715ED">
        <w:rPr>
          <w:lang w:eastAsia="en-US"/>
        </w:rPr>
        <w:t>Pracovníci Poskytovatele a poddodavatelé</w:t>
      </w:r>
      <w:r w:rsidRPr="00654EA7">
        <w:rPr>
          <w:lang w:eastAsia="en-US"/>
        </w:rPr>
        <w:t xml:space="preserv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lastRenderedPageBreak/>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585202DF"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3E09E8">
        <w:rPr>
          <w:lang w:eastAsia="en-US"/>
        </w:rPr>
        <w:t>Poskytovatel</w:t>
      </w:r>
      <w:r w:rsidRPr="00654EA7">
        <w:rPr>
          <w:lang w:eastAsia="en-US"/>
        </w:rPr>
        <w:t xml:space="preserve">e, které přistupují k předmětu plnění dle této Smlouvy; </w:t>
      </w:r>
    </w:p>
    <w:p w14:paraId="1FD2BD41" w14:textId="66F154F5" w:rsidR="009075EB" w:rsidRPr="00654EA7" w:rsidRDefault="009075EB" w:rsidP="00A32DAC">
      <w:pPr>
        <w:numPr>
          <w:ilvl w:val="0"/>
          <w:numId w:val="62"/>
        </w:numPr>
        <w:spacing w:after="120" w:line="252" w:lineRule="auto"/>
        <w:ind w:left="1080"/>
        <w:jc w:val="both"/>
        <w:rPr>
          <w:lang w:eastAsia="en-US"/>
        </w:rPr>
      </w:pPr>
      <w:r w:rsidRPr="00654EA7">
        <w:rPr>
          <w:lang w:eastAsia="en-US"/>
        </w:rPr>
        <w:t>průběžně detekovat bezpečnostní zranitelnosti</w:t>
      </w:r>
      <w:r w:rsidR="00D50187">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sidR="00D50187">
        <w:rPr>
          <w:lang w:eastAsia="en-US"/>
        </w:rPr>
        <w:t xml:space="preserve">bezpečnostní </w:t>
      </w:r>
      <w:r w:rsidRPr="00654EA7">
        <w:rPr>
          <w:lang w:eastAsia="en-US"/>
        </w:rPr>
        <w:t xml:space="preserve">riziko a musí podle povahy předmětu plnění dojít k nápravným opatřením ze strany </w:t>
      </w:r>
      <w:r w:rsidR="003E09E8">
        <w:rPr>
          <w:lang w:eastAsia="en-US"/>
        </w:rPr>
        <w:t>Poskytovatel</w:t>
      </w:r>
      <w:r w:rsidRPr="00654EA7">
        <w:rPr>
          <w:lang w:eastAsia="en-US"/>
        </w:rPr>
        <w:t>e. Nápravná opatření musí být schválena Objednatelem.</w:t>
      </w:r>
    </w:p>
    <w:p w14:paraId="4207A48C" w14:textId="77777777" w:rsidR="006F5BFA" w:rsidRPr="00654EA7" w:rsidRDefault="006F5BFA" w:rsidP="00A32DAC">
      <w:pPr>
        <w:pStyle w:val="Odstavecseseznamem"/>
        <w:numPr>
          <w:ilvl w:val="0"/>
          <w:numId w:val="67"/>
        </w:numPr>
        <w:spacing w:before="0" w:after="120" w:line="252" w:lineRule="auto"/>
        <w:rPr>
          <w:b/>
          <w:bCs/>
          <w:lang w:eastAsia="en-US"/>
        </w:rPr>
      </w:pPr>
      <w:bookmarkStart w:id="103"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103"/>
    </w:p>
    <w:p w14:paraId="3A405751" w14:textId="77777777" w:rsidR="006F5BFA" w:rsidRDefault="006F5BFA" w:rsidP="00A32DAC">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51628AB4" w14:textId="0F43F4C5"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je při poskytování plnění pro Objednatele oprávněn užívat data předaná </w:t>
      </w:r>
      <w:r>
        <w:rPr>
          <w:lang w:eastAsia="en-US"/>
        </w:rPr>
        <w:t>Poskytovatel</w:t>
      </w:r>
      <w:r w:rsidR="006F5BFA" w:rsidRPr="00654EA7">
        <w:rPr>
          <w:lang w:eastAsia="en-US"/>
        </w:rPr>
        <w:t>i Objednatelem za účelem plnění předmětu Smlouvy, avšak vždy pouze v rozsahu nezbytném ke splnění předmětu Smlouvy.</w:t>
      </w:r>
    </w:p>
    <w:p w14:paraId="4C6FF1C8" w14:textId="705FABEB"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A32DAC">
      <w:pPr>
        <w:pStyle w:val="Odstavecseseznamem"/>
        <w:numPr>
          <w:ilvl w:val="0"/>
          <w:numId w:val="67"/>
        </w:numPr>
        <w:spacing w:before="0" w:after="120" w:line="252" w:lineRule="auto"/>
        <w:rPr>
          <w:b/>
          <w:bCs/>
          <w:lang w:eastAsia="en-US"/>
        </w:rPr>
      </w:pPr>
      <w:bookmarkStart w:id="104" w:name="_Toc532824901"/>
      <w:r w:rsidRPr="00654EA7">
        <w:rPr>
          <w:b/>
          <w:bCs/>
          <w:lang w:eastAsia="en-US"/>
        </w:rPr>
        <w:t>Autorství</w:t>
      </w:r>
      <w:bookmarkEnd w:id="104"/>
    </w:p>
    <w:p w14:paraId="2F0665E0" w14:textId="1CC546F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A32DAC">
      <w:pPr>
        <w:pStyle w:val="Odstavecseseznamem"/>
        <w:numPr>
          <w:ilvl w:val="0"/>
          <w:numId w:val="67"/>
        </w:numPr>
        <w:spacing w:before="0" w:after="120" w:line="252" w:lineRule="auto"/>
        <w:rPr>
          <w:b/>
          <w:bCs/>
          <w:lang w:eastAsia="en-US"/>
        </w:rPr>
      </w:pPr>
      <w:bookmarkStart w:id="105" w:name="_Toc532824902"/>
      <w:r w:rsidRPr="00654EA7">
        <w:rPr>
          <w:b/>
          <w:bCs/>
          <w:lang w:eastAsia="en-US"/>
        </w:rPr>
        <w:t>Kontrola a audit souladu s požadavky bezpečnosti</w:t>
      </w:r>
      <w:bookmarkEnd w:id="105"/>
    </w:p>
    <w:p w14:paraId="3E724517" w14:textId="3D97FB5F" w:rsidR="003E09E8" w:rsidRDefault="003E09E8" w:rsidP="00A32DAC">
      <w:pPr>
        <w:spacing w:after="120" w:line="252" w:lineRule="auto"/>
        <w:ind w:left="360"/>
        <w:jc w:val="both"/>
        <w:rPr>
          <w:lang w:eastAsia="en-US"/>
        </w:rPr>
      </w:pPr>
      <w:bookmarkStart w:id="106" w:name="_Hlk151712303"/>
      <w:r>
        <w:rPr>
          <w:lang w:eastAsia="en-US"/>
        </w:rPr>
        <w:t>Poskytovatel</w:t>
      </w:r>
      <w:r w:rsidR="009075EB" w:rsidRPr="00654EA7">
        <w:rPr>
          <w:lang w:eastAsia="en-US"/>
        </w:rPr>
        <w:t xml:space="preserve"> je srozuměn </w:t>
      </w:r>
      <w:proofErr w:type="gramStart"/>
      <w:r w:rsidR="009075EB" w:rsidRPr="00654EA7">
        <w:rPr>
          <w:lang w:eastAsia="en-US"/>
        </w:rPr>
        <w:t>s  prováděním</w:t>
      </w:r>
      <w:proofErr w:type="gramEnd"/>
      <w:r w:rsidR="009075EB" w:rsidRPr="00654EA7">
        <w:rPr>
          <w:lang w:eastAsia="en-US"/>
        </w:rPr>
        <w:t xml:space="preserve"> hodnocení rizik, kontrolou a auditem zavedených bezpečnostních opatření ze strany Objednatele. </w:t>
      </w:r>
      <w:bookmarkStart w:id="107" w:name="_Hlk158012624"/>
      <w:r w:rsidR="009075EB" w:rsidRPr="00654EA7">
        <w:rPr>
          <w:lang w:eastAsia="en-US"/>
        </w:rPr>
        <w:t xml:space="preserve">Počet a frekvence kontrol ani auditů nejsou nijak omezeny. </w:t>
      </w:r>
      <w:r>
        <w:rPr>
          <w:lang w:eastAsia="en-US"/>
        </w:rPr>
        <w:t>Počet a rozsah kontrol stanovuje organizace.</w:t>
      </w:r>
    </w:p>
    <w:p w14:paraId="19EAF7C1" w14:textId="77777777" w:rsidR="009075EB" w:rsidRPr="00654EA7" w:rsidRDefault="009075EB" w:rsidP="00A32DAC">
      <w:pPr>
        <w:pStyle w:val="Odstavecseseznamem"/>
        <w:numPr>
          <w:ilvl w:val="0"/>
          <w:numId w:val="67"/>
        </w:numPr>
        <w:spacing w:before="0" w:after="120" w:line="252" w:lineRule="auto"/>
        <w:rPr>
          <w:b/>
          <w:bCs/>
          <w:lang w:eastAsia="en-US"/>
        </w:rPr>
      </w:pPr>
      <w:bookmarkStart w:id="108" w:name="_Toc532824903"/>
      <w:bookmarkEnd w:id="106"/>
      <w:bookmarkEnd w:id="107"/>
      <w:r w:rsidRPr="00654EA7">
        <w:rPr>
          <w:b/>
          <w:bCs/>
          <w:lang w:eastAsia="en-US"/>
        </w:rPr>
        <w:t>Řetězení a řízení dodavatelů</w:t>
      </w:r>
      <w:bookmarkEnd w:id="108"/>
    </w:p>
    <w:p w14:paraId="662F745D" w14:textId="21789E89" w:rsidR="009075EB" w:rsidRPr="00646159" w:rsidRDefault="003E09E8" w:rsidP="00A32DAC">
      <w:pPr>
        <w:spacing w:after="120" w:line="252" w:lineRule="auto"/>
        <w:ind w:left="360"/>
        <w:jc w:val="both"/>
        <w:rPr>
          <w:bCs/>
          <w:lang w:eastAsia="en-US"/>
        </w:rPr>
      </w:pPr>
      <w:r w:rsidRPr="00646159">
        <w:rPr>
          <w:bCs/>
          <w:lang w:eastAsia="en-US"/>
        </w:rPr>
        <w:t>Poskytovatel</w:t>
      </w:r>
      <w:r w:rsidR="009075EB" w:rsidRPr="00646159">
        <w:rPr>
          <w:bCs/>
          <w:lang w:eastAsia="en-US"/>
        </w:rPr>
        <w:t xml:space="preserve"> se při poskytování plnění pro Objednatele zavazuje plnit následující povinnosti:</w:t>
      </w:r>
    </w:p>
    <w:p w14:paraId="458FF80A" w14:textId="140A6CEC"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w:t>
      </w:r>
      <w:r w:rsidR="00A35D37">
        <w:rPr>
          <w:lang w:eastAsia="en-US"/>
        </w:rPr>
        <w:t>, než které uvedl v nabídce</w:t>
      </w:r>
      <w:r w:rsidR="009075EB" w:rsidRPr="00654EA7">
        <w:rPr>
          <w:lang w:eastAsia="en-US"/>
        </w:rPr>
        <w:t xml:space="preserve"> </w:t>
      </w:r>
      <w:r w:rsidR="009075EB" w:rsidRPr="00654EA7">
        <w:rPr>
          <w:lang w:eastAsia="en-US"/>
        </w:rPr>
        <w:t>(v případě osobních údajů zpracovatele) bez předchozího povolení Objednatele;</w:t>
      </w:r>
    </w:p>
    <w:p w14:paraId="3F2B72D2" w14:textId="3BAAB09D"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0C935C4A" w:rsidR="009075EB" w:rsidRPr="00654EA7" w:rsidRDefault="009075EB" w:rsidP="00A32DAC">
      <w:pPr>
        <w:numPr>
          <w:ilvl w:val="0"/>
          <w:numId w:val="63"/>
        </w:numPr>
        <w:spacing w:after="120" w:line="252" w:lineRule="auto"/>
        <w:ind w:left="1287"/>
        <w:jc w:val="both"/>
        <w:rPr>
          <w:lang w:eastAsia="en-US"/>
        </w:rPr>
      </w:pPr>
      <w:r w:rsidRPr="00654EA7">
        <w:rPr>
          <w:lang w:eastAsia="en-US"/>
        </w:rPr>
        <w:t xml:space="preserve">pokud </w:t>
      </w:r>
      <w:r w:rsidR="003E09E8">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7370D23F" w:rsidR="009075EB"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w:t>
      </w:r>
      <w:r w:rsidR="009075EB" w:rsidRPr="00654EA7">
        <w:rPr>
          <w:lang w:eastAsia="en-US"/>
        </w:rPr>
        <w:lastRenderedPageBreak/>
        <w:t xml:space="preserve">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2979799" w14:textId="62C93259" w:rsidR="00D41C48" w:rsidRPr="00D41C48" w:rsidRDefault="00D41C48" w:rsidP="00A32DAC">
      <w:pPr>
        <w:pStyle w:val="Odstavecseseznamem"/>
        <w:numPr>
          <w:ilvl w:val="0"/>
          <w:numId w:val="67"/>
        </w:numPr>
        <w:spacing w:before="0" w:after="120" w:line="252" w:lineRule="auto"/>
        <w:rPr>
          <w:b/>
          <w:bCs/>
          <w:lang w:eastAsia="en-US"/>
        </w:rPr>
      </w:pPr>
      <w:r w:rsidRPr="00D41C48">
        <w:rPr>
          <w:b/>
          <w:bCs/>
          <w:lang w:eastAsia="en-US"/>
        </w:rPr>
        <w:t>Řízení změn</w:t>
      </w:r>
    </w:p>
    <w:p w14:paraId="1CC11529" w14:textId="77777777" w:rsidR="00D41C48" w:rsidRPr="00654EA7" w:rsidRDefault="00D41C48" w:rsidP="00A32DAC">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4E7C3B" w:rsidRDefault="009075EB" w:rsidP="00A32DAC">
      <w:pPr>
        <w:pStyle w:val="Odstavecseseznamem"/>
        <w:numPr>
          <w:ilvl w:val="0"/>
          <w:numId w:val="67"/>
        </w:numPr>
        <w:spacing w:before="0" w:after="120" w:line="252" w:lineRule="auto"/>
        <w:rPr>
          <w:b/>
          <w:bCs/>
          <w:lang w:eastAsia="en-US"/>
        </w:rPr>
      </w:pPr>
      <w:bookmarkStart w:id="109" w:name="_Toc532824905"/>
      <w:r w:rsidRPr="004E7C3B">
        <w:rPr>
          <w:b/>
          <w:bCs/>
          <w:lang w:eastAsia="en-US"/>
        </w:rPr>
        <w:t>Zvládání bezpečnostních incidentů</w:t>
      </w:r>
      <w:bookmarkEnd w:id="109"/>
    </w:p>
    <w:p w14:paraId="1D6DB9BF" w14:textId="2B1273EC" w:rsidR="009075EB" w:rsidRPr="004E7C3B" w:rsidRDefault="003E09E8" w:rsidP="00A32DAC">
      <w:pPr>
        <w:spacing w:after="120" w:line="252" w:lineRule="auto"/>
        <w:ind w:left="357"/>
        <w:jc w:val="both"/>
        <w:rPr>
          <w:b/>
          <w:lang w:eastAsia="en-US"/>
        </w:rPr>
      </w:pPr>
      <w:r w:rsidRPr="004E7C3B">
        <w:rPr>
          <w:b/>
          <w:lang w:eastAsia="en-US"/>
        </w:rPr>
        <w:t>Poskytovatel</w:t>
      </w:r>
      <w:r w:rsidR="009075EB" w:rsidRPr="004E7C3B">
        <w:rPr>
          <w:b/>
          <w:lang w:eastAsia="en-US"/>
        </w:rPr>
        <w:t xml:space="preserve"> se při poskytování plnění pro Objednatele zavazuje:</w:t>
      </w:r>
      <w:r w:rsidR="009075EB" w:rsidRPr="004E7C3B" w:rsidDel="005441F6">
        <w:rPr>
          <w:b/>
          <w:lang w:eastAsia="en-US"/>
        </w:rPr>
        <w:t xml:space="preserve"> </w:t>
      </w:r>
    </w:p>
    <w:p w14:paraId="72B9B591" w14:textId="7B5C45AB" w:rsidR="00D41C48" w:rsidRPr="004E7C3B" w:rsidRDefault="00D41C48" w:rsidP="00A32DAC">
      <w:pPr>
        <w:numPr>
          <w:ilvl w:val="0"/>
          <w:numId w:val="72"/>
        </w:numPr>
        <w:spacing w:after="120" w:line="252" w:lineRule="auto"/>
        <w:jc w:val="both"/>
        <w:rPr>
          <w:lang w:eastAsia="en-US"/>
        </w:rPr>
      </w:pPr>
      <w:bookmarkStart w:id="110" w:name="_Hlk151712438"/>
      <w:bookmarkStart w:id="111" w:name="_Hlk158012703"/>
      <w:bookmarkStart w:id="112" w:name="_Toc532824906"/>
      <w:r w:rsidRPr="004E7C3B">
        <w:rPr>
          <w:lang w:eastAsia="en-US"/>
        </w:rPr>
        <w:t xml:space="preserve">o všech nově zjištěných kybernetických bezpečnostních incidentech souvisejících s předmětem plnění smlouvy neprodleně informovat odpovědného pracovníka Objednatele uvedeného v Příloze </w:t>
      </w:r>
      <w:r w:rsidR="00553F7C" w:rsidRPr="004E7C3B">
        <w:rPr>
          <w:lang w:eastAsia="en-US"/>
        </w:rPr>
        <w:t>5</w:t>
      </w:r>
      <w:r w:rsidRPr="004E7C3B">
        <w:rPr>
          <w:lang w:eastAsia="en-US"/>
        </w:rPr>
        <w:t xml:space="preserve"> této Smlouvy</w:t>
      </w:r>
      <w:bookmarkEnd w:id="110"/>
      <w:r w:rsidRPr="004E7C3B">
        <w:rPr>
          <w:lang w:eastAsia="en-US"/>
        </w:rPr>
        <w:t>.</w:t>
      </w:r>
    </w:p>
    <w:p w14:paraId="30A03208" w14:textId="67E5C506" w:rsidR="00273308" w:rsidRPr="004E7C3B" w:rsidRDefault="00273308" w:rsidP="00273308">
      <w:pPr>
        <w:numPr>
          <w:ilvl w:val="0"/>
          <w:numId w:val="72"/>
        </w:numPr>
        <w:spacing w:after="120" w:line="252" w:lineRule="auto"/>
        <w:jc w:val="both"/>
        <w:rPr>
          <w:lang w:eastAsia="en-US"/>
        </w:rPr>
      </w:pPr>
      <w:r w:rsidRPr="004E7C3B">
        <w:rPr>
          <w:lang w:eastAsia="en-US"/>
        </w:rPr>
        <w:t>dostatečně zabezpečit veškerý přenos dat a informací z pohledu bezpečnostních požadavků na jejich důvěrnost, integritu a dostupnost,</w:t>
      </w:r>
    </w:p>
    <w:bookmarkEnd w:id="111"/>
    <w:p w14:paraId="61DA8E3C" w14:textId="77777777" w:rsidR="009075EB" w:rsidRPr="00654EA7" w:rsidRDefault="009075EB" w:rsidP="00A32DAC">
      <w:pPr>
        <w:pStyle w:val="Odstavecseseznamem"/>
        <w:numPr>
          <w:ilvl w:val="0"/>
          <w:numId w:val="67"/>
        </w:numPr>
        <w:spacing w:before="0" w:after="120" w:line="252" w:lineRule="auto"/>
        <w:rPr>
          <w:b/>
          <w:bCs/>
          <w:lang w:eastAsia="en-US"/>
        </w:rPr>
      </w:pPr>
      <w:r w:rsidRPr="00654EA7">
        <w:rPr>
          <w:b/>
          <w:bCs/>
          <w:lang w:eastAsia="en-US"/>
        </w:rPr>
        <w:t>Informační povinnost a povinnosti při výměně informací</w:t>
      </w:r>
      <w:bookmarkEnd w:id="112"/>
      <w:r w:rsidRPr="00654EA7">
        <w:rPr>
          <w:b/>
          <w:bCs/>
          <w:lang w:eastAsia="en-US"/>
        </w:rPr>
        <w:t xml:space="preserve"> </w:t>
      </w:r>
    </w:p>
    <w:p w14:paraId="188F73A2" w14:textId="12687577" w:rsidR="009075EB" w:rsidRPr="00A32DAC" w:rsidRDefault="003E09E8" w:rsidP="00A32DAC">
      <w:pPr>
        <w:spacing w:after="120" w:line="252" w:lineRule="auto"/>
        <w:ind w:left="360"/>
        <w:jc w:val="both"/>
        <w:rPr>
          <w:bCs/>
          <w:lang w:eastAsia="en-US"/>
        </w:rPr>
      </w:pPr>
      <w:r w:rsidRPr="00A32DAC">
        <w:rPr>
          <w:bCs/>
          <w:lang w:eastAsia="en-US"/>
        </w:rPr>
        <w:t>Poskytovatel</w:t>
      </w:r>
      <w:r w:rsidR="009075EB" w:rsidRPr="00A32DAC">
        <w:rPr>
          <w:bCs/>
          <w:lang w:eastAsia="en-US"/>
        </w:rPr>
        <w:t xml:space="preserve"> se během poskytování plnění pro Objednatele zavazuje Objednatele informovat o:</w:t>
      </w:r>
    </w:p>
    <w:p w14:paraId="5253CD8A" w14:textId="5B2A728B"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významné změně ovládání </w:t>
      </w:r>
      <w:r w:rsidR="003E09E8">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730E3A37"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změně vlastnictví zásadních aktiv, využívaných </w:t>
      </w:r>
      <w:r w:rsidR="003E09E8">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A32DAC">
      <w:pPr>
        <w:pStyle w:val="Odstavecseseznamem"/>
        <w:numPr>
          <w:ilvl w:val="0"/>
          <w:numId w:val="67"/>
        </w:numPr>
        <w:spacing w:before="0" w:after="120" w:line="252" w:lineRule="auto"/>
        <w:rPr>
          <w:b/>
          <w:bCs/>
          <w:lang w:eastAsia="en-US"/>
        </w:rPr>
      </w:pPr>
      <w:bookmarkStart w:id="113" w:name="_Toc532824907"/>
      <w:r w:rsidRPr="00654EA7">
        <w:rPr>
          <w:b/>
          <w:bCs/>
          <w:lang w:eastAsia="en-US"/>
        </w:rPr>
        <w:t>Povinnosti při ukončení Smlouvy</w:t>
      </w:r>
      <w:bookmarkEnd w:id="113"/>
    </w:p>
    <w:p w14:paraId="42ACB34B" w14:textId="74A781D6" w:rsidR="009075EB" w:rsidRPr="00654EA7" w:rsidRDefault="009075EB" w:rsidP="00A32DAC">
      <w:pPr>
        <w:spacing w:after="120" w:line="252" w:lineRule="auto"/>
        <w:ind w:left="360"/>
        <w:jc w:val="both"/>
        <w:rPr>
          <w:lang w:eastAsia="en-US"/>
        </w:rPr>
      </w:pPr>
      <w:r w:rsidRPr="00654EA7">
        <w:rPr>
          <w:lang w:eastAsia="en-US"/>
        </w:rPr>
        <w:t xml:space="preserve">Nebude-li </w:t>
      </w:r>
      <w:r w:rsidR="003E09E8">
        <w:rPr>
          <w:lang w:eastAsia="en-US"/>
        </w:rPr>
        <w:t>Poskytovatel</w:t>
      </w:r>
      <w:r w:rsidRPr="00654EA7">
        <w:rPr>
          <w:lang w:eastAsia="en-US"/>
        </w:rPr>
        <w:t xml:space="preserve"> s Objednatelem nadále spolupracovat a plnit své závazky v dle sjednané smlouvy, resp. dojde k ukončení smluvního vztahu, zavazuje se </w:t>
      </w:r>
      <w:r w:rsidR="003E09E8">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A32DAC">
      <w:pPr>
        <w:numPr>
          <w:ilvl w:val="0"/>
          <w:numId w:val="73"/>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A32DAC">
      <w:pPr>
        <w:numPr>
          <w:ilvl w:val="0"/>
          <w:numId w:val="73"/>
        </w:numPr>
        <w:spacing w:after="120" w:line="252" w:lineRule="auto"/>
        <w:jc w:val="both"/>
        <w:rPr>
          <w:lang w:eastAsia="en-US"/>
        </w:rPr>
      </w:pPr>
      <w:r w:rsidRPr="00654EA7">
        <w:rPr>
          <w:lang w:eastAsia="en-US"/>
        </w:rPr>
        <w:t>vrácení důvěrné dokumentace (pokud byla předána),</w:t>
      </w:r>
    </w:p>
    <w:p w14:paraId="01EF82B4" w14:textId="280357D6" w:rsidR="009075EB" w:rsidRPr="00654EA7" w:rsidRDefault="009075EB" w:rsidP="00A32DAC">
      <w:pPr>
        <w:numPr>
          <w:ilvl w:val="0"/>
          <w:numId w:val="73"/>
        </w:numPr>
        <w:spacing w:after="120" w:line="252" w:lineRule="auto"/>
        <w:jc w:val="both"/>
        <w:rPr>
          <w:lang w:eastAsia="en-US"/>
        </w:rPr>
      </w:pPr>
      <w:r w:rsidRPr="00654EA7">
        <w:rPr>
          <w:lang w:eastAsia="en-US"/>
        </w:rPr>
        <w:t xml:space="preserve">provést likvidaci a smazání dat, které vlastní </w:t>
      </w:r>
      <w:r w:rsidR="003E09E8">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A32DAC">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A32DAC">
      <w:pPr>
        <w:pStyle w:val="Odstavecseseznamem"/>
        <w:numPr>
          <w:ilvl w:val="0"/>
          <w:numId w:val="67"/>
        </w:numPr>
        <w:spacing w:before="0" w:after="120" w:line="252" w:lineRule="auto"/>
        <w:rPr>
          <w:b/>
          <w:bCs/>
          <w:lang w:eastAsia="en-US"/>
        </w:rPr>
      </w:pPr>
      <w:bookmarkStart w:id="114" w:name="_Toc532824908"/>
      <w:r w:rsidRPr="00654EA7">
        <w:rPr>
          <w:b/>
          <w:bCs/>
          <w:lang w:eastAsia="en-US"/>
        </w:rPr>
        <w:t>Specifikace podmínek pro řízení kontinuity činností a zálohování a obnovu dat</w:t>
      </w:r>
      <w:bookmarkEnd w:id="114"/>
    </w:p>
    <w:p w14:paraId="63EF9D47" w14:textId="7016F4F6"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3DA49EC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A32DAC">
      <w:pPr>
        <w:pStyle w:val="Odstavecseseznamem"/>
        <w:numPr>
          <w:ilvl w:val="0"/>
          <w:numId w:val="67"/>
        </w:numPr>
        <w:spacing w:before="0" w:after="120" w:line="252" w:lineRule="auto"/>
        <w:rPr>
          <w:b/>
          <w:bCs/>
          <w:lang w:eastAsia="en-US"/>
        </w:rPr>
      </w:pPr>
      <w:bookmarkStart w:id="115" w:name="_Toc532824909"/>
      <w:r w:rsidRPr="00654EA7">
        <w:rPr>
          <w:b/>
          <w:bCs/>
          <w:lang w:eastAsia="en-US"/>
        </w:rPr>
        <w:t>Bezpečnost lidských zdrojů</w:t>
      </w:r>
      <w:bookmarkEnd w:id="115"/>
    </w:p>
    <w:p w14:paraId="06B3CC83" w14:textId="2FC9FE31"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A32DAC">
      <w:pPr>
        <w:pStyle w:val="Odstavecseseznamem"/>
        <w:numPr>
          <w:ilvl w:val="0"/>
          <w:numId w:val="67"/>
        </w:numPr>
        <w:spacing w:before="0" w:after="120" w:line="252" w:lineRule="auto"/>
        <w:rPr>
          <w:b/>
          <w:bCs/>
          <w:lang w:eastAsia="en-US"/>
        </w:rPr>
      </w:pPr>
      <w:bookmarkStart w:id="116" w:name="_Toc532824910"/>
      <w:r w:rsidRPr="00654EA7">
        <w:rPr>
          <w:b/>
          <w:bCs/>
          <w:lang w:eastAsia="en-US"/>
        </w:rPr>
        <w:t xml:space="preserve">Požadavky na </w:t>
      </w:r>
      <w:bookmarkStart w:id="117" w:name="_Toc414525016"/>
      <w:r w:rsidRPr="00654EA7">
        <w:rPr>
          <w:b/>
          <w:bCs/>
          <w:lang w:eastAsia="en-US"/>
        </w:rPr>
        <w:t>systémovou a provozní bezpečnostní dokumentaci</w:t>
      </w:r>
      <w:bookmarkEnd w:id="116"/>
      <w:bookmarkEnd w:id="117"/>
    </w:p>
    <w:p w14:paraId="6336CEC4" w14:textId="77777777" w:rsidR="009075EB" w:rsidRPr="00654EA7" w:rsidRDefault="009075EB" w:rsidP="00A32DAC">
      <w:pPr>
        <w:spacing w:after="120" w:line="252" w:lineRule="auto"/>
        <w:ind w:left="360"/>
        <w:jc w:val="both"/>
        <w:rPr>
          <w:lang w:eastAsia="en-US"/>
        </w:rPr>
      </w:pPr>
      <w:r w:rsidRPr="00654EA7">
        <w:rPr>
          <w:lang w:eastAsia="en-US"/>
        </w:rPr>
        <w:lastRenderedPageBreak/>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A32DAC">
      <w:pPr>
        <w:pStyle w:val="Odstavecseseznamem"/>
        <w:numPr>
          <w:ilvl w:val="0"/>
          <w:numId w:val="67"/>
        </w:numPr>
        <w:spacing w:before="0" w:after="120" w:line="252" w:lineRule="auto"/>
        <w:rPr>
          <w:b/>
          <w:bCs/>
          <w:lang w:eastAsia="en-US"/>
        </w:rPr>
      </w:pPr>
      <w:bookmarkStart w:id="118" w:name="_Toc414525018"/>
      <w:bookmarkStart w:id="119" w:name="_Toc532824911"/>
      <w:r w:rsidRPr="00654EA7">
        <w:rPr>
          <w:b/>
          <w:bCs/>
          <w:lang w:eastAsia="en-US"/>
        </w:rPr>
        <w:t>Fyzická ochrana a bezpečnost prostředí</w:t>
      </w:r>
      <w:bookmarkEnd w:id="118"/>
      <w:bookmarkEnd w:id="119"/>
    </w:p>
    <w:p w14:paraId="2AA0CF36" w14:textId="189AA35B"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787EECAD"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A32DAC">
      <w:pPr>
        <w:pStyle w:val="Odstavecseseznamem"/>
        <w:numPr>
          <w:ilvl w:val="0"/>
          <w:numId w:val="67"/>
        </w:numPr>
        <w:spacing w:before="0" w:after="120" w:line="252" w:lineRule="auto"/>
        <w:rPr>
          <w:b/>
          <w:bCs/>
          <w:lang w:eastAsia="en-US"/>
        </w:rPr>
      </w:pPr>
      <w:bookmarkStart w:id="120" w:name="_Toc414525019"/>
      <w:bookmarkStart w:id="121" w:name="_Toc532824912"/>
      <w:r w:rsidRPr="00654EA7">
        <w:rPr>
          <w:b/>
          <w:bCs/>
          <w:lang w:eastAsia="en-US"/>
        </w:rPr>
        <w:t>Požadavky na Řízení přístupu</w:t>
      </w:r>
      <w:bookmarkEnd w:id="120"/>
      <w:bookmarkEnd w:id="121"/>
    </w:p>
    <w:p w14:paraId="33FF8379" w14:textId="089602A9"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w:t>
      </w:r>
      <w:r w:rsidR="00941A2A">
        <w:rPr>
          <w:lang w:eastAsia="en-US"/>
        </w:rPr>
        <w:t>pracovníka</w:t>
      </w:r>
      <w:r w:rsidR="009075EB" w:rsidRPr="00654EA7">
        <w:rPr>
          <w:lang w:eastAsia="en-US"/>
        </w:rPr>
        <w:t xml:space="preserv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53DF665B"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přidělení oprávnění </w:t>
      </w:r>
      <w:r w:rsidR="00941A2A">
        <w:rPr>
          <w:lang w:eastAsia="en-US"/>
        </w:rPr>
        <w:t>pracovníkovi</w:t>
      </w:r>
      <w:r w:rsidR="009075EB" w:rsidRPr="00654EA7">
        <w:rPr>
          <w:lang w:eastAsia="en-US"/>
        </w:rPr>
        <w:t xml:space="preserve">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42A12E94"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udělený přístup nesmí být sdílen více </w:t>
      </w:r>
      <w:r w:rsidR="00941A2A">
        <w:rPr>
          <w:lang w:eastAsia="en-US"/>
        </w:rPr>
        <w:t>pracovníky</w:t>
      </w:r>
      <w:r w:rsidR="009075EB" w:rsidRPr="00654EA7">
        <w:rPr>
          <w:lang w:eastAsia="en-US"/>
        </w:rPr>
        <w:t xml:space="preserve">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E18D452" w:rsidR="009075EB" w:rsidRPr="00654EA7" w:rsidRDefault="003E09E8" w:rsidP="00A32DAC">
      <w:pPr>
        <w:numPr>
          <w:ilvl w:val="0"/>
          <w:numId w:val="65"/>
        </w:numPr>
        <w:spacing w:after="120" w:line="252" w:lineRule="auto"/>
        <w:jc w:val="both"/>
        <w:rPr>
          <w:lang w:eastAsia="en-US"/>
        </w:rPr>
      </w:pPr>
      <w:bookmarkStart w:id="122" w:name="_Hlk150843798"/>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bookmarkEnd w:id="122"/>
    <w:p w14:paraId="26F5984C" w14:textId="34CAEB93"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42EC147F"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117AA95"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A32DAC">
      <w:pPr>
        <w:pStyle w:val="Odstavecseseznamem"/>
        <w:numPr>
          <w:ilvl w:val="0"/>
          <w:numId w:val="67"/>
        </w:numPr>
        <w:spacing w:before="0" w:after="120" w:line="252" w:lineRule="auto"/>
        <w:rPr>
          <w:b/>
          <w:bCs/>
          <w:lang w:eastAsia="en-US"/>
        </w:rPr>
      </w:pPr>
      <w:bookmarkStart w:id="123" w:name="_Toc414525020"/>
      <w:bookmarkStart w:id="124" w:name="_Toc532824913"/>
      <w:r w:rsidRPr="00654EA7">
        <w:rPr>
          <w:b/>
          <w:bCs/>
          <w:lang w:eastAsia="en-US"/>
        </w:rPr>
        <w:t>Monitorování</w:t>
      </w:r>
      <w:bookmarkStart w:id="125" w:name="_Toc414525022"/>
      <w:bookmarkEnd w:id="123"/>
      <w:r w:rsidRPr="00654EA7">
        <w:rPr>
          <w:b/>
          <w:bCs/>
          <w:lang w:eastAsia="en-US"/>
        </w:rPr>
        <w:t xml:space="preserve"> činností</w:t>
      </w:r>
      <w:bookmarkEnd w:id="124"/>
    </w:p>
    <w:bookmarkEnd w:id="125"/>
    <w:p w14:paraId="7332F133" w14:textId="7F113A5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A32DAC">
      <w:pPr>
        <w:pStyle w:val="Odstavecseseznamem"/>
        <w:numPr>
          <w:ilvl w:val="0"/>
          <w:numId w:val="67"/>
        </w:numPr>
        <w:spacing w:before="0" w:after="120" w:line="252" w:lineRule="auto"/>
        <w:rPr>
          <w:b/>
          <w:bCs/>
          <w:lang w:eastAsia="en-US"/>
        </w:rPr>
      </w:pPr>
      <w:bookmarkStart w:id="126" w:name="_Toc532824914"/>
      <w:bookmarkStart w:id="127" w:name="_Toc414525023"/>
      <w:r w:rsidRPr="00654EA7">
        <w:rPr>
          <w:b/>
          <w:bCs/>
          <w:lang w:eastAsia="en-US"/>
        </w:rPr>
        <w:t>Předání a převzetí plnění</w:t>
      </w:r>
      <w:bookmarkEnd w:id="126"/>
    </w:p>
    <w:bookmarkEnd w:id="127"/>
    <w:p w14:paraId="6D76B2E5" w14:textId="11054055"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A32DAC">
      <w:pPr>
        <w:spacing w:after="120" w:line="252" w:lineRule="auto"/>
        <w:ind w:left="360"/>
        <w:jc w:val="both"/>
        <w:rPr>
          <w:lang w:eastAsia="en-US"/>
        </w:rPr>
      </w:pPr>
      <w:r w:rsidRPr="00654EA7">
        <w:rPr>
          <w:lang w:eastAsia="en-US"/>
        </w:rPr>
        <w:lastRenderedPageBreak/>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A32DAC">
      <w:pPr>
        <w:pStyle w:val="Odstavecseseznamem"/>
        <w:numPr>
          <w:ilvl w:val="0"/>
          <w:numId w:val="67"/>
        </w:numPr>
        <w:spacing w:before="0" w:after="120" w:line="252" w:lineRule="auto"/>
        <w:rPr>
          <w:b/>
          <w:bCs/>
          <w:lang w:eastAsia="en-US"/>
        </w:rPr>
      </w:pPr>
      <w:bookmarkStart w:id="128" w:name="_Toc532824915"/>
      <w:r w:rsidRPr="00654EA7">
        <w:rPr>
          <w:b/>
          <w:bCs/>
          <w:lang w:eastAsia="en-US"/>
        </w:rPr>
        <w:t>Likvidace dat</w:t>
      </w:r>
      <w:bookmarkEnd w:id="128"/>
    </w:p>
    <w:p w14:paraId="4375C800" w14:textId="37D2FF2C"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646159">
      <w:pPr>
        <w:spacing w:after="120" w:line="252" w:lineRule="auto"/>
        <w:rPr>
          <w:rFonts w:cs="Tahoma"/>
          <w:snapToGrid w:val="0"/>
        </w:rPr>
      </w:pPr>
    </w:p>
    <w:bookmarkEnd w:id="101"/>
    <w:bookmarkEnd w:id="102"/>
    <w:p w14:paraId="4D8EE296" w14:textId="5B1B75A3" w:rsidR="000A0A1A" w:rsidRDefault="000A0A1A" w:rsidP="00646159">
      <w:pPr>
        <w:spacing w:after="120" w:line="252" w:lineRule="auto"/>
        <w:rPr>
          <w:rFonts w:cs="Tahoma"/>
          <w:snapToGrid w:val="0"/>
        </w:rPr>
      </w:pPr>
    </w:p>
    <w:sectPr w:rsidR="000A0A1A" w:rsidSect="00A66241">
      <w:headerReference w:type="default" r:id="rId10"/>
      <w:footerReference w:type="default" r:id="rId11"/>
      <w:pgSz w:w="11906" w:h="16838"/>
      <w:pgMar w:top="1418" w:right="1134" w:bottom="113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DEC30" w14:textId="77777777" w:rsidR="00F96753" w:rsidRDefault="00F96753" w:rsidP="00401355">
      <w:pPr>
        <w:spacing w:after="0" w:line="240" w:lineRule="auto"/>
      </w:pPr>
      <w:r>
        <w:separator/>
      </w:r>
    </w:p>
  </w:endnote>
  <w:endnote w:type="continuationSeparator" w:id="0">
    <w:p w14:paraId="692AE2A9" w14:textId="77777777" w:rsidR="00F96753" w:rsidRDefault="00F9675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38272"/>
      <w:docPartObj>
        <w:docPartGallery w:val="Page Numbers (Bottom of Page)"/>
        <w:docPartUnique/>
      </w:docPartObj>
    </w:sdtPr>
    <w:sdtEndPr/>
    <w:sdtContent>
      <w:p w14:paraId="195BC88A" w14:textId="7C1BEBA2" w:rsidR="007F4EBD" w:rsidRDefault="007F4EBD" w:rsidP="007F4EBD">
        <w:pPr>
          <w:tabs>
            <w:tab w:val="center" w:pos="4536"/>
            <w:tab w:val="left" w:pos="6330"/>
            <w:tab w:val="right" w:pos="9072"/>
            <w:tab w:val="right" w:pos="9864"/>
          </w:tabs>
          <w:spacing w:after="0"/>
          <w:rPr>
            <w:rFonts w:ascii="Calibri" w:eastAsia="Calibri" w:hAnsi="Calibri" w:cs="Calibri"/>
            <w:sz w:val="18"/>
            <w:szCs w:val="18"/>
            <w:lang w:eastAsia="en-US"/>
          </w:rPr>
        </w:pPr>
      </w:p>
      <w:p w14:paraId="2155F1E7" w14:textId="47AD08E5" w:rsidR="00641F94" w:rsidRDefault="00050FB7" w:rsidP="007F4EBD">
        <w:pPr>
          <w:pStyle w:val="Zpat"/>
          <w:jc w:val="right"/>
        </w:pPr>
        <w:r>
          <w:rPr>
            <w:rFonts w:ascii="Calibri" w:eastAsia="Calibri" w:hAnsi="Calibri" w:cs="Calibri"/>
            <w:sz w:val="18"/>
            <w:szCs w:val="18"/>
            <w:lang w:eastAsia="en-US"/>
          </w:rPr>
          <w:t xml:space="preserve">  </w:t>
        </w:r>
        <w:r w:rsidR="00A16927">
          <w:fldChar w:fldCharType="begin"/>
        </w:r>
        <w:r w:rsidR="00A16927">
          <w:instrText>PAGE   \* MERGEFORMAT</w:instrText>
        </w:r>
        <w:r w:rsidR="00A16927">
          <w:fldChar w:fldCharType="separate"/>
        </w:r>
        <w:r w:rsidR="00A16927">
          <w:t>2</w:t>
        </w:r>
        <w:r w:rsidR="00A16927">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7C891" w14:textId="77777777" w:rsidR="00F96753" w:rsidRDefault="00F96753" w:rsidP="00401355">
      <w:pPr>
        <w:spacing w:after="0" w:line="240" w:lineRule="auto"/>
      </w:pPr>
      <w:r>
        <w:separator/>
      </w:r>
    </w:p>
  </w:footnote>
  <w:footnote w:type="continuationSeparator" w:id="0">
    <w:p w14:paraId="2DF60E8D" w14:textId="77777777" w:rsidR="00F96753" w:rsidRDefault="00F9675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55812E97" w:rsidR="00641F94" w:rsidRPr="004379C0" w:rsidRDefault="007F4EBD"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3739E971">
          <wp:simplePos x="0" y="0"/>
          <wp:positionH relativeFrom="margin">
            <wp:align>right</wp:align>
          </wp:positionH>
          <wp:positionV relativeFrom="paragraph">
            <wp:posOffset>-263085</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1EEE983"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pt;height:36pt" o:bullet="t">
        <v:imagedata r:id="rId1" o:title="odrazka_smm"/>
      </v:shape>
    </w:pict>
  </w:numPicBullet>
  <w:numPicBullet w:numPicBulletId="1">
    <w:pict>
      <v:shape id="_x0000_i1026" type="#_x0000_t75" style="width:14.3pt;height:14.3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3D0F395D"/>
    <w:multiLevelType w:val="hybridMultilevel"/>
    <w:tmpl w:val="D4F6997A"/>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72220E12"/>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1"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4"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7"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9"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0"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2"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3"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3"/>
  </w:num>
  <w:num w:numId="6" w16cid:durableId="1141264277">
    <w:abstractNumId w:val="1"/>
  </w:num>
  <w:num w:numId="7" w16cid:durableId="1869753784">
    <w:abstractNumId w:val="7"/>
  </w:num>
  <w:num w:numId="8" w16cid:durableId="250965552">
    <w:abstractNumId w:val="9"/>
  </w:num>
  <w:num w:numId="9" w16cid:durableId="2014650565">
    <w:abstractNumId w:val="59"/>
  </w:num>
  <w:num w:numId="10" w16cid:durableId="1381975115">
    <w:abstractNumId w:val="56"/>
  </w:num>
  <w:num w:numId="11" w16cid:durableId="1601333879">
    <w:abstractNumId w:val="51"/>
  </w:num>
  <w:num w:numId="12" w16cid:durableId="2142648718">
    <w:abstractNumId w:val="11"/>
  </w:num>
  <w:num w:numId="13" w16cid:durableId="1652518936">
    <w:abstractNumId w:val="25"/>
  </w:num>
  <w:num w:numId="14" w16cid:durableId="1565796276">
    <w:abstractNumId w:val="34"/>
  </w:num>
  <w:num w:numId="15" w16cid:durableId="1492258838">
    <w:abstractNumId w:val="64"/>
  </w:num>
  <w:num w:numId="16" w16cid:durableId="223950681">
    <w:abstractNumId w:val="22"/>
  </w:num>
  <w:num w:numId="17" w16cid:durableId="1877086437">
    <w:abstractNumId w:val="37"/>
  </w:num>
  <w:num w:numId="18" w16cid:durableId="1966229963">
    <w:abstractNumId w:val="16"/>
  </w:num>
  <w:num w:numId="19" w16cid:durableId="304820254">
    <w:abstractNumId w:val="62"/>
  </w:num>
  <w:num w:numId="20" w16cid:durableId="908029897">
    <w:abstractNumId w:val="41"/>
  </w:num>
  <w:num w:numId="21" w16cid:durableId="1778522310">
    <w:abstractNumId w:val="61"/>
  </w:num>
  <w:num w:numId="22" w16cid:durableId="1146430479">
    <w:abstractNumId w:val="8"/>
  </w:num>
  <w:num w:numId="23" w16cid:durableId="987512860">
    <w:abstractNumId w:val="40"/>
  </w:num>
  <w:num w:numId="24" w16cid:durableId="1943368384">
    <w:abstractNumId w:val="35"/>
  </w:num>
  <w:num w:numId="25" w16cid:durableId="168177765">
    <w:abstractNumId w:val="63"/>
  </w:num>
  <w:num w:numId="26" w16cid:durableId="980109438">
    <w:abstractNumId w:val="73"/>
  </w:num>
  <w:num w:numId="27" w16cid:durableId="939989058">
    <w:abstractNumId w:val="20"/>
  </w:num>
  <w:num w:numId="28" w16cid:durableId="591013757">
    <w:abstractNumId w:val="23"/>
  </w:num>
  <w:num w:numId="29" w16cid:durableId="267859322">
    <w:abstractNumId w:val="6"/>
  </w:num>
  <w:num w:numId="30" w16cid:durableId="111554572">
    <w:abstractNumId w:val="66"/>
  </w:num>
  <w:num w:numId="31" w16cid:durableId="536967388">
    <w:abstractNumId w:val="65"/>
  </w:num>
  <w:num w:numId="32" w16cid:durableId="1211838559">
    <w:abstractNumId w:val="71"/>
  </w:num>
  <w:num w:numId="33" w16cid:durableId="787821560">
    <w:abstractNumId w:val="38"/>
  </w:num>
  <w:num w:numId="34" w16cid:durableId="1724864420">
    <w:abstractNumId w:val="12"/>
  </w:num>
  <w:num w:numId="35" w16cid:durableId="512645333">
    <w:abstractNumId w:val="45"/>
  </w:num>
  <w:num w:numId="36" w16cid:durableId="324749562">
    <w:abstractNumId w:val="72"/>
  </w:num>
  <w:num w:numId="37" w16cid:durableId="62073129">
    <w:abstractNumId w:val="31"/>
  </w:num>
  <w:num w:numId="38" w16cid:durableId="1054044581">
    <w:abstractNumId w:val="57"/>
  </w:num>
  <w:num w:numId="39" w16cid:durableId="1549954116">
    <w:abstractNumId w:val="70"/>
  </w:num>
  <w:num w:numId="40" w16cid:durableId="1349212609">
    <w:abstractNumId w:val="30"/>
  </w:num>
  <w:num w:numId="41" w16cid:durableId="1535657930">
    <w:abstractNumId w:val="52"/>
  </w:num>
  <w:num w:numId="42" w16cid:durableId="1490513799">
    <w:abstractNumId w:val="69"/>
  </w:num>
  <w:num w:numId="43" w16cid:durableId="1600337016">
    <w:abstractNumId w:val="47"/>
  </w:num>
  <w:num w:numId="44" w16cid:durableId="804544947">
    <w:abstractNumId w:val="19"/>
  </w:num>
  <w:num w:numId="45" w16cid:durableId="982657134">
    <w:abstractNumId w:val="36"/>
  </w:num>
  <w:num w:numId="46" w16cid:durableId="721371300">
    <w:abstractNumId w:val="18"/>
  </w:num>
  <w:num w:numId="47" w16cid:durableId="751046426">
    <w:abstractNumId w:val="10"/>
  </w:num>
  <w:num w:numId="48" w16cid:durableId="1643347352">
    <w:abstractNumId w:val="33"/>
  </w:num>
  <w:num w:numId="49" w16cid:durableId="1064529266">
    <w:abstractNumId w:val="0"/>
  </w:num>
  <w:num w:numId="50" w16cid:durableId="1617445604">
    <w:abstractNumId w:val="46"/>
  </w:num>
  <w:num w:numId="51" w16cid:durableId="704449449">
    <w:abstractNumId w:val="26"/>
  </w:num>
  <w:num w:numId="52" w16cid:durableId="363411350">
    <w:abstractNumId w:val="5"/>
  </w:num>
  <w:num w:numId="53" w16cid:durableId="1213688768">
    <w:abstractNumId w:val="24"/>
  </w:num>
  <w:num w:numId="54" w16cid:durableId="42289448">
    <w:abstractNumId w:val="44"/>
  </w:num>
  <w:num w:numId="55" w16cid:durableId="2083285515">
    <w:abstractNumId w:val="50"/>
  </w:num>
  <w:num w:numId="56" w16cid:durableId="980693910">
    <w:abstractNumId w:val="58"/>
  </w:num>
  <w:num w:numId="57" w16cid:durableId="932010861">
    <w:abstractNumId w:val="67"/>
  </w:num>
  <w:num w:numId="58" w16cid:durableId="1795754093">
    <w:abstractNumId w:val="39"/>
  </w:num>
  <w:num w:numId="59" w16cid:durableId="1531843507">
    <w:abstractNumId w:val="55"/>
  </w:num>
  <w:num w:numId="60" w16cid:durableId="296229606">
    <w:abstractNumId w:val="68"/>
  </w:num>
  <w:num w:numId="61" w16cid:durableId="934628632">
    <w:abstractNumId w:val="21"/>
  </w:num>
  <w:num w:numId="62" w16cid:durableId="1532062527">
    <w:abstractNumId w:val="4"/>
  </w:num>
  <w:num w:numId="63" w16cid:durableId="13531981">
    <w:abstractNumId w:val="49"/>
  </w:num>
  <w:num w:numId="64" w16cid:durableId="1208836133">
    <w:abstractNumId w:val="42"/>
  </w:num>
  <w:num w:numId="65" w16cid:durableId="1824006951">
    <w:abstractNumId w:val="2"/>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8"/>
  </w:num>
  <w:num w:numId="71" w16cid:durableId="436562276">
    <w:abstractNumId w:val="27"/>
  </w:num>
  <w:num w:numId="72" w16cid:durableId="1226837141">
    <w:abstractNumId w:val="14"/>
  </w:num>
  <w:num w:numId="73" w16cid:durableId="349063894">
    <w:abstractNumId w:val="60"/>
  </w:num>
  <w:num w:numId="74" w16cid:durableId="728462767">
    <w:abstractNumId w:val="59"/>
  </w:num>
  <w:num w:numId="75" w16cid:durableId="1887795134">
    <w:abstractNumId w:val="59"/>
  </w:num>
  <w:num w:numId="76" w16cid:durableId="245505207">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06CE"/>
    <w:rsid w:val="00031C6A"/>
    <w:rsid w:val="00034063"/>
    <w:rsid w:val="00035CDC"/>
    <w:rsid w:val="00035E3C"/>
    <w:rsid w:val="00037075"/>
    <w:rsid w:val="0004158D"/>
    <w:rsid w:val="0004539A"/>
    <w:rsid w:val="00046A3A"/>
    <w:rsid w:val="00050B94"/>
    <w:rsid w:val="00050FB7"/>
    <w:rsid w:val="000538D0"/>
    <w:rsid w:val="000572EA"/>
    <w:rsid w:val="0006250D"/>
    <w:rsid w:val="00067125"/>
    <w:rsid w:val="00070213"/>
    <w:rsid w:val="000708E9"/>
    <w:rsid w:val="00072741"/>
    <w:rsid w:val="000755BA"/>
    <w:rsid w:val="000756A6"/>
    <w:rsid w:val="0008289B"/>
    <w:rsid w:val="0008335A"/>
    <w:rsid w:val="00083591"/>
    <w:rsid w:val="0008461B"/>
    <w:rsid w:val="00085C0C"/>
    <w:rsid w:val="0008772A"/>
    <w:rsid w:val="00090922"/>
    <w:rsid w:val="00090DFD"/>
    <w:rsid w:val="000A0A1A"/>
    <w:rsid w:val="000A36A1"/>
    <w:rsid w:val="000A7128"/>
    <w:rsid w:val="000A7EF8"/>
    <w:rsid w:val="000B29C8"/>
    <w:rsid w:val="000C4A80"/>
    <w:rsid w:val="000C7557"/>
    <w:rsid w:val="000C77CD"/>
    <w:rsid w:val="000E103A"/>
    <w:rsid w:val="000E3EEE"/>
    <w:rsid w:val="000F7F26"/>
    <w:rsid w:val="00102616"/>
    <w:rsid w:val="00103EFE"/>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3F0D"/>
    <w:rsid w:val="00196D34"/>
    <w:rsid w:val="001B4B3E"/>
    <w:rsid w:val="001B6670"/>
    <w:rsid w:val="001C2171"/>
    <w:rsid w:val="001C2ABB"/>
    <w:rsid w:val="001C5468"/>
    <w:rsid w:val="001C7E2E"/>
    <w:rsid w:val="001D03B5"/>
    <w:rsid w:val="001D633B"/>
    <w:rsid w:val="001E0FE1"/>
    <w:rsid w:val="001E4174"/>
    <w:rsid w:val="001E5C7F"/>
    <w:rsid w:val="001E7C10"/>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5DD"/>
    <w:rsid w:val="00265C23"/>
    <w:rsid w:val="002669C6"/>
    <w:rsid w:val="00271949"/>
    <w:rsid w:val="00272786"/>
    <w:rsid w:val="00273308"/>
    <w:rsid w:val="002771D7"/>
    <w:rsid w:val="00277FBC"/>
    <w:rsid w:val="002857A8"/>
    <w:rsid w:val="00285DAF"/>
    <w:rsid w:val="0029412B"/>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4300"/>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422B"/>
    <w:rsid w:val="003468A9"/>
    <w:rsid w:val="0034781D"/>
    <w:rsid w:val="00352F7F"/>
    <w:rsid w:val="003579AB"/>
    <w:rsid w:val="00357A51"/>
    <w:rsid w:val="00361210"/>
    <w:rsid w:val="00362861"/>
    <w:rsid w:val="00364984"/>
    <w:rsid w:val="003660CE"/>
    <w:rsid w:val="003660D3"/>
    <w:rsid w:val="00370AE0"/>
    <w:rsid w:val="0038124F"/>
    <w:rsid w:val="00384CA4"/>
    <w:rsid w:val="00385A45"/>
    <w:rsid w:val="0038601E"/>
    <w:rsid w:val="00387D51"/>
    <w:rsid w:val="00392563"/>
    <w:rsid w:val="00393704"/>
    <w:rsid w:val="00393B1C"/>
    <w:rsid w:val="003A4746"/>
    <w:rsid w:val="003A5436"/>
    <w:rsid w:val="003A599F"/>
    <w:rsid w:val="003B06CA"/>
    <w:rsid w:val="003C2E37"/>
    <w:rsid w:val="003C518C"/>
    <w:rsid w:val="003D2E73"/>
    <w:rsid w:val="003D3CB5"/>
    <w:rsid w:val="003D67D0"/>
    <w:rsid w:val="003E09E8"/>
    <w:rsid w:val="003E0B73"/>
    <w:rsid w:val="003E1F9E"/>
    <w:rsid w:val="003E2E86"/>
    <w:rsid w:val="003E7194"/>
    <w:rsid w:val="003F1C1B"/>
    <w:rsid w:val="003F3995"/>
    <w:rsid w:val="00401355"/>
    <w:rsid w:val="0040326D"/>
    <w:rsid w:val="00403F0B"/>
    <w:rsid w:val="0041138B"/>
    <w:rsid w:val="00414306"/>
    <w:rsid w:val="00414336"/>
    <w:rsid w:val="00414918"/>
    <w:rsid w:val="00414E80"/>
    <w:rsid w:val="004156BE"/>
    <w:rsid w:val="0042231E"/>
    <w:rsid w:val="00423D8F"/>
    <w:rsid w:val="00425258"/>
    <w:rsid w:val="00426861"/>
    <w:rsid w:val="00433A5F"/>
    <w:rsid w:val="00441056"/>
    <w:rsid w:val="00446CB2"/>
    <w:rsid w:val="00451159"/>
    <w:rsid w:val="00465DE3"/>
    <w:rsid w:val="004722B6"/>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A633E"/>
    <w:rsid w:val="004B11E2"/>
    <w:rsid w:val="004B23C6"/>
    <w:rsid w:val="004B3761"/>
    <w:rsid w:val="004B6025"/>
    <w:rsid w:val="004C4878"/>
    <w:rsid w:val="004C79FD"/>
    <w:rsid w:val="004D06B1"/>
    <w:rsid w:val="004D12CC"/>
    <w:rsid w:val="004D13D0"/>
    <w:rsid w:val="004D7917"/>
    <w:rsid w:val="004E531A"/>
    <w:rsid w:val="004E531B"/>
    <w:rsid w:val="004E76A5"/>
    <w:rsid w:val="004E7C3B"/>
    <w:rsid w:val="004F007E"/>
    <w:rsid w:val="004F44BC"/>
    <w:rsid w:val="004F6003"/>
    <w:rsid w:val="004F69C2"/>
    <w:rsid w:val="005062AB"/>
    <w:rsid w:val="00506502"/>
    <w:rsid w:val="00507596"/>
    <w:rsid w:val="005108CE"/>
    <w:rsid w:val="005155AC"/>
    <w:rsid w:val="00520319"/>
    <w:rsid w:val="00523C34"/>
    <w:rsid w:val="00526B0D"/>
    <w:rsid w:val="00530AB0"/>
    <w:rsid w:val="00532926"/>
    <w:rsid w:val="00535A98"/>
    <w:rsid w:val="00535F9E"/>
    <w:rsid w:val="0053768F"/>
    <w:rsid w:val="00541817"/>
    <w:rsid w:val="005517E4"/>
    <w:rsid w:val="00553F7C"/>
    <w:rsid w:val="00554E5E"/>
    <w:rsid w:val="00556A17"/>
    <w:rsid w:val="00557F88"/>
    <w:rsid w:val="005608D7"/>
    <w:rsid w:val="00560929"/>
    <w:rsid w:val="00562AB7"/>
    <w:rsid w:val="00564D74"/>
    <w:rsid w:val="00565887"/>
    <w:rsid w:val="00565AFA"/>
    <w:rsid w:val="005715ED"/>
    <w:rsid w:val="00573A66"/>
    <w:rsid w:val="00575531"/>
    <w:rsid w:val="00581D5C"/>
    <w:rsid w:val="00583697"/>
    <w:rsid w:val="00592E8E"/>
    <w:rsid w:val="00594270"/>
    <w:rsid w:val="005943A6"/>
    <w:rsid w:val="00596341"/>
    <w:rsid w:val="005A1BA8"/>
    <w:rsid w:val="005A1BBF"/>
    <w:rsid w:val="005B4392"/>
    <w:rsid w:val="005B6048"/>
    <w:rsid w:val="005C0549"/>
    <w:rsid w:val="005C08C5"/>
    <w:rsid w:val="005C1633"/>
    <w:rsid w:val="005C31D4"/>
    <w:rsid w:val="005C3B10"/>
    <w:rsid w:val="005D3202"/>
    <w:rsid w:val="005E1C7C"/>
    <w:rsid w:val="005E4C1C"/>
    <w:rsid w:val="005E5F0F"/>
    <w:rsid w:val="005E642A"/>
    <w:rsid w:val="005F3588"/>
    <w:rsid w:val="0060401D"/>
    <w:rsid w:val="00606388"/>
    <w:rsid w:val="00607BC7"/>
    <w:rsid w:val="00611E40"/>
    <w:rsid w:val="00620419"/>
    <w:rsid w:val="006238D3"/>
    <w:rsid w:val="00623D0E"/>
    <w:rsid w:val="00633A78"/>
    <w:rsid w:val="00640A13"/>
    <w:rsid w:val="00641F94"/>
    <w:rsid w:val="00642711"/>
    <w:rsid w:val="00646159"/>
    <w:rsid w:val="00646339"/>
    <w:rsid w:val="0064699E"/>
    <w:rsid w:val="00651661"/>
    <w:rsid w:val="0065730D"/>
    <w:rsid w:val="006577F1"/>
    <w:rsid w:val="00657EB4"/>
    <w:rsid w:val="006648CB"/>
    <w:rsid w:val="0067560F"/>
    <w:rsid w:val="0068167B"/>
    <w:rsid w:val="00681ED0"/>
    <w:rsid w:val="006823D3"/>
    <w:rsid w:val="00683922"/>
    <w:rsid w:val="00684409"/>
    <w:rsid w:val="006871E4"/>
    <w:rsid w:val="00692E6D"/>
    <w:rsid w:val="0069555D"/>
    <w:rsid w:val="00695AA6"/>
    <w:rsid w:val="00695DEA"/>
    <w:rsid w:val="00696BC8"/>
    <w:rsid w:val="00697EFF"/>
    <w:rsid w:val="006A0DBD"/>
    <w:rsid w:val="006A2507"/>
    <w:rsid w:val="006B0FF9"/>
    <w:rsid w:val="006B77D2"/>
    <w:rsid w:val="006C01EB"/>
    <w:rsid w:val="006C1D85"/>
    <w:rsid w:val="006C2B7C"/>
    <w:rsid w:val="006C6B36"/>
    <w:rsid w:val="006D3B74"/>
    <w:rsid w:val="006D5E49"/>
    <w:rsid w:val="006D71D3"/>
    <w:rsid w:val="006E032E"/>
    <w:rsid w:val="006E2809"/>
    <w:rsid w:val="006F01B5"/>
    <w:rsid w:val="006F5328"/>
    <w:rsid w:val="006F5BFA"/>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7F4EBD"/>
    <w:rsid w:val="00800D41"/>
    <w:rsid w:val="00801329"/>
    <w:rsid w:val="00801850"/>
    <w:rsid w:val="008029F0"/>
    <w:rsid w:val="00802E92"/>
    <w:rsid w:val="008071A0"/>
    <w:rsid w:val="008078E2"/>
    <w:rsid w:val="00815DF1"/>
    <w:rsid w:val="00815F77"/>
    <w:rsid w:val="008175A4"/>
    <w:rsid w:val="008237BC"/>
    <w:rsid w:val="00830645"/>
    <w:rsid w:val="00833D7D"/>
    <w:rsid w:val="008364A0"/>
    <w:rsid w:val="00837FDD"/>
    <w:rsid w:val="008423A0"/>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77F5D"/>
    <w:rsid w:val="008851AA"/>
    <w:rsid w:val="008870DB"/>
    <w:rsid w:val="00891E7A"/>
    <w:rsid w:val="008921F0"/>
    <w:rsid w:val="008958C8"/>
    <w:rsid w:val="00897F75"/>
    <w:rsid w:val="008A0A8C"/>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1B12"/>
    <w:rsid w:val="008F4607"/>
    <w:rsid w:val="008F505A"/>
    <w:rsid w:val="0090014A"/>
    <w:rsid w:val="00900656"/>
    <w:rsid w:val="00901631"/>
    <w:rsid w:val="0090278F"/>
    <w:rsid w:val="00904800"/>
    <w:rsid w:val="00904AAB"/>
    <w:rsid w:val="00905094"/>
    <w:rsid w:val="009071F3"/>
    <w:rsid w:val="009075EB"/>
    <w:rsid w:val="009126D1"/>
    <w:rsid w:val="00914083"/>
    <w:rsid w:val="00915231"/>
    <w:rsid w:val="00915A0B"/>
    <w:rsid w:val="00920E9F"/>
    <w:rsid w:val="009264A9"/>
    <w:rsid w:val="009269D1"/>
    <w:rsid w:val="00931DFE"/>
    <w:rsid w:val="00935652"/>
    <w:rsid w:val="00936B4B"/>
    <w:rsid w:val="00937683"/>
    <w:rsid w:val="00940C53"/>
    <w:rsid w:val="00941A2A"/>
    <w:rsid w:val="00943E2F"/>
    <w:rsid w:val="009461FC"/>
    <w:rsid w:val="00947017"/>
    <w:rsid w:val="00956CC3"/>
    <w:rsid w:val="009572E7"/>
    <w:rsid w:val="009574C7"/>
    <w:rsid w:val="00957F22"/>
    <w:rsid w:val="00963EE4"/>
    <w:rsid w:val="009651BA"/>
    <w:rsid w:val="00975663"/>
    <w:rsid w:val="00990B6E"/>
    <w:rsid w:val="00996020"/>
    <w:rsid w:val="009A31DE"/>
    <w:rsid w:val="009A5E76"/>
    <w:rsid w:val="009B1A5D"/>
    <w:rsid w:val="009B25BF"/>
    <w:rsid w:val="009C088C"/>
    <w:rsid w:val="009C69C7"/>
    <w:rsid w:val="009E6F35"/>
    <w:rsid w:val="009F4139"/>
    <w:rsid w:val="009F4A51"/>
    <w:rsid w:val="009F665E"/>
    <w:rsid w:val="009F7A34"/>
    <w:rsid w:val="00A01BBE"/>
    <w:rsid w:val="00A0209D"/>
    <w:rsid w:val="00A05FF3"/>
    <w:rsid w:val="00A07D20"/>
    <w:rsid w:val="00A14057"/>
    <w:rsid w:val="00A16927"/>
    <w:rsid w:val="00A20782"/>
    <w:rsid w:val="00A22967"/>
    <w:rsid w:val="00A24A80"/>
    <w:rsid w:val="00A255D0"/>
    <w:rsid w:val="00A32DAC"/>
    <w:rsid w:val="00A35148"/>
    <w:rsid w:val="00A355BA"/>
    <w:rsid w:val="00A35D37"/>
    <w:rsid w:val="00A366D5"/>
    <w:rsid w:val="00A37B14"/>
    <w:rsid w:val="00A42FC6"/>
    <w:rsid w:val="00A45F88"/>
    <w:rsid w:val="00A4623F"/>
    <w:rsid w:val="00A50B5D"/>
    <w:rsid w:val="00A605EF"/>
    <w:rsid w:val="00A624C7"/>
    <w:rsid w:val="00A62EB7"/>
    <w:rsid w:val="00A63B29"/>
    <w:rsid w:val="00A64813"/>
    <w:rsid w:val="00A66241"/>
    <w:rsid w:val="00A70798"/>
    <w:rsid w:val="00A7275E"/>
    <w:rsid w:val="00A76C40"/>
    <w:rsid w:val="00A77191"/>
    <w:rsid w:val="00A83810"/>
    <w:rsid w:val="00A85326"/>
    <w:rsid w:val="00A876BA"/>
    <w:rsid w:val="00A90FB1"/>
    <w:rsid w:val="00A911E9"/>
    <w:rsid w:val="00A91B88"/>
    <w:rsid w:val="00A92A06"/>
    <w:rsid w:val="00A947C1"/>
    <w:rsid w:val="00AA47A9"/>
    <w:rsid w:val="00AA5E80"/>
    <w:rsid w:val="00AA606E"/>
    <w:rsid w:val="00AA65F8"/>
    <w:rsid w:val="00AA7F75"/>
    <w:rsid w:val="00AB0356"/>
    <w:rsid w:val="00AB5C77"/>
    <w:rsid w:val="00AB5F27"/>
    <w:rsid w:val="00AB69A6"/>
    <w:rsid w:val="00AC1531"/>
    <w:rsid w:val="00AC589A"/>
    <w:rsid w:val="00AE2BAB"/>
    <w:rsid w:val="00AE5B64"/>
    <w:rsid w:val="00AE7AB9"/>
    <w:rsid w:val="00AF077A"/>
    <w:rsid w:val="00AF3027"/>
    <w:rsid w:val="00AF6E31"/>
    <w:rsid w:val="00B04407"/>
    <w:rsid w:val="00B0493C"/>
    <w:rsid w:val="00B04FFD"/>
    <w:rsid w:val="00B12F73"/>
    <w:rsid w:val="00B154D8"/>
    <w:rsid w:val="00B16E59"/>
    <w:rsid w:val="00B2352F"/>
    <w:rsid w:val="00B23B69"/>
    <w:rsid w:val="00B2624E"/>
    <w:rsid w:val="00B34EA6"/>
    <w:rsid w:val="00B37FB5"/>
    <w:rsid w:val="00B45BF7"/>
    <w:rsid w:val="00B45C9A"/>
    <w:rsid w:val="00B50CF8"/>
    <w:rsid w:val="00B52906"/>
    <w:rsid w:val="00B52E84"/>
    <w:rsid w:val="00B55A3B"/>
    <w:rsid w:val="00B56403"/>
    <w:rsid w:val="00B6118D"/>
    <w:rsid w:val="00B649DD"/>
    <w:rsid w:val="00B65078"/>
    <w:rsid w:val="00B652E9"/>
    <w:rsid w:val="00B67C36"/>
    <w:rsid w:val="00B74C00"/>
    <w:rsid w:val="00B811E6"/>
    <w:rsid w:val="00B81C2F"/>
    <w:rsid w:val="00B82162"/>
    <w:rsid w:val="00B8460D"/>
    <w:rsid w:val="00B85695"/>
    <w:rsid w:val="00B85846"/>
    <w:rsid w:val="00B872F2"/>
    <w:rsid w:val="00B96423"/>
    <w:rsid w:val="00BA2B67"/>
    <w:rsid w:val="00BA3785"/>
    <w:rsid w:val="00BB18EA"/>
    <w:rsid w:val="00BC0384"/>
    <w:rsid w:val="00BC043B"/>
    <w:rsid w:val="00BC1C27"/>
    <w:rsid w:val="00BC23D6"/>
    <w:rsid w:val="00BC2687"/>
    <w:rsid w:val="00BC7B67"/>
    <w:rsid w:val="00BD024B"/>
    <w:rsid w:val="00BD1DE9"/>
    <w:rsid w:val="00BD20B9"/>
    <w:rsid w:val="00BD36B9"/>
    <w:rsid w:val="00BE0E13"/>
    <w:rsid w:val="00BE5576"/>
    <w:rsid w:val="00BF42D8"/>
    <w:rsid w:val="00C03B2F"/>
    <w:rsid w:val="00C07389"/>
    <w:rsid w:val="00C17467"/>
    <w:rsid w:val="00C2120B"/>
    <w:rsid w:val="00C231CB"/>
    <w:rsid w:val="00C23E7D"/>
    <w:rsid w:val="00C23FC2"/>
    <w:rsid w:val="00C27E2E"/>
    <w:rsid w:val="00C30C00"/>
    <w:rsid w:val="00C33B4F"/>
    <w:rsid w:val="00C3523C"/>
    <w:rsid w:val="00C37968"/>
    <w:rsid w:val="00C40B48"/>
    <w:rsid w:val="00C4370B"/>
    <w:rsid w:val="00C5078C"/>
    <w:rsid w:val="00C5103B"/>
    <w:rsid w:val="00C5230D"/>
    <w:rsid w:val="00C535CF"/>
    <w:rsid w:val="00C62B40"/>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0F80"/>
    <w:rsid w:val="00CF4589"/>
    <w:rsid w:val="00CF546E"/>
    <w:rsid w:val="00D003A4"/>
    <w:rsid w:val="00D01C50"/>
    <w:rsid w:val="00D04AD0"/>
    <w:rsid w:val="00D04F7D"/>
    <w:rsid w:val="00D0706F"/>
    <w:rsid w:val="00D15E19"/>
    <w:rsid w:val="00D24040"/>
    <w:rsid w:val="00D275CE"/>
    <w:rsid w:val="00D278F9"/>
    <w:rsid w:val="00D31DDE"/>
    <w:rsid w:val="00D332DB"/>
    <w:rsid w:val="00D367F6"/>
    <w:rsid w:val="00D41C48"/>
    <w:rsid w:val="00D42A78"/>
    <w:rsid w:val="00D42DEE"/>
    <w:rsid w:val="00D44251"/>
    <w:rsid w:val="00D44AD2"/>
    <w:rsid w:val="00D50187"/>
    <w:rsid w:val="00D5123F"/>
    <w:rsid w:val="00D55F03"/>
    <w:rsid w:val="00D56E5A"/>
    <w:rsid w:val="00D577E9"/>
    <w:rsid w:val="00D67026"/>
    <w:rsid w:val="00D674D8"/>
    <w:rsid w:val="00D700DB"/>
    <w:rsid w:val="00D70D60"/>
    <w:rsid w:val="00D71D4C"/>
    <w:rsid w:val="00D773E2"/>
    <w:rsid w:val="00D80250"/>
    <w:rsid w:val="00D84649"/>
    <w:rsid w:val="00D851C4"/>
    <w:rsid w:val="00D8632E"/>
    <w:rsid w:val="00D94311"/>
    <w:rsid w:val="00D94FAC"/>
    <w:rsid w:val="00D962AD"/>
    <w:rsid w:val="00D96AD6"/>
    <w:rsid w:val="00D96F2A"/>
    <w:rsid w:val="00DA10B7"/>
    <w:rsid w:val="00DA5AEF"/>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642A"/>
    <w:rsid w:val="00E27D70"/>
    <w:rsid w:val="00E332DB"/>
    <w:rsid w:val="00E350FD"/>
    <w:rsid w:val="00E432FF"/>
    <w:rsid w:val="00E47A50"/>
    <w:rsid w:val="00E51565"/>
    <w:rsid w:val="00E524E9"/>
    <w:rsid w:val="00E604F4"/>
    <w:rsid w:val="00E60846"/>
    <w:rsid w:val="00E61644"/>
    <w:rsid w:val="00E630CB"/>
    <w:rsid w:val="00E675FF"/>
    <w:rsid w:val="00E703D9"/>
    <w:rsid w:val="00E70A37"/>
    <w:rsid w:val="00E769DC"/>
    <w:rsid w:val="00E80F3C"/>
    <w:rsid w:val="00E813FE"/>
    <w:rsid w:val="00E81EA6"/>
    <w:rsid w:val="00E903F2"/>
    <w:rsid w:val="00E9222F"/>
    <w:rsid w:val="00E925B2"/>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E7AD5"/>
    <w:rsid w:val="00EF6E2D"/>
    <w:rsid w:val="00EF77FA"/>
    <w:rsid w:val="00F01A96"/>
    <w:rsid w:val="00F027C7"/>
    <w:rsid w:val="00F1047E"/>
    <w:rsid w:val="00F10BA5"/>
    <w:rsid w:val="00F10F49"/>
    <w:rsid w:val="00F12F6D"/>
    <w:rsid w:val="00F132C9"/>
    <w:rsid w:val="00F1432C"/>
    <w:rsid w:val="00F14CFE"/>
    <w:rsid w:val="00F17646"/>
    <w:rsid w:val="00F2144F"/>
    <w:rsid w:val="00F231B1"/>
    <w:rsid w:val="00F33B2C"/>
    <w:rsid w:val="00F42980"/>
    <w:rsid w:val="00F43318"/>
    <w:rsid w:val="00F475F5"/>
    <w:rsid w:val="00F4771E"/>
    <w:rsid w:val="00F53860"/>
    <w:rsid w:val="00F54847"/>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6753"/>
    <w:rsid w:val="00F97BCF"/>
    <w:rsid w:val="00F97C15"/>
    <w:rsid w:val="00FA21BF"/>
    <w:rsid w:val="00FA313F"/>
    <w:rsid w:val="00FA3EE2"/>
    <w:rsid w:val="00FA5D3D"/>
    <w:rsid w:val="00FA7B5D"/>
    <w:rsid w:val="00FB20DA"/>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47352993">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melik@nempk.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cejka@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40552"/>
    <w:rsid w:val="00067125"/>
    <w:rsid w:val="000708E9"/>
    <w:rsid w:val="000A7128"/>
    <w:rsid w:val="001E3648"/>
    <w:rsid w:val="00230A8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539A5"/>
    <w:rsid w:val="004B66E3"/>
    <w:rsid w:val="00520319"/>
    <w:rsid w:val="00544578"/>
    <w:rsid w:val="005C0276"/>
    <w:rsid w:val="005C65A5"/>
    <w:rsid w:val="00662E45"/>
    <w:rsid w:val="006E032E"/>
    <w:rsid w:val="006E2809"/>
    <w:rsid w:val="006E5D54"/>
    <w:rsid w:val="00726A27"/>
    <w:rsid w:val="00766495"/>
    <w:rsid w:val="008108E3"/>
    <w:rsid w:val="00877F5D"/>
    <w:rsid w:val="008832AE"/>
    <w:rsid w:val="008A79A2"/>
    <w:rsid w:val="008E5426"/>
    <w:rsid w:val="008F16D7"/>
    <w:rsid w:val="0091463D"/>
    <w:rsid w:val="00933F4E"/>
    <w:rsid w:val="00935652"/>
    <w:rsid w:val="00940ECA"/>
    <w:rsid w:val="009439F0"/>
    <w:rsid w:val="009634EF"/>
    <w:rsid w:val="009C3614"/>
    <w:rsid w:val="009C69C7"/>
    <w:rsid w:val="009D306F"/>
    <w:rsid w:val="00A02C80"/>
    <w:rsid w:val="00A25CAD"/>
    <w:rsid w:val="00A37B14"/>
    <w:rsid w:val="00A4720C"/>
    <w:rsid w:val="00AE0A26"/>
    <w:rsid w:val="00AE4795"/>
    <w:rsid w:val="00B566A0"/>
    <w:rsid w:val="00B75C36"/>
    <w:rsid w:val="00BA3785"/>
    <w:rsid w:val="00BC1C27"/>
    <w:rsid w:val="00BD1DE9"/>
    <w:rsid w:val="00BF07DA"/>
    <w:rsid w:val="00C07F32"/>
    <w:rsid w:val="00C40B48"/>
    <w:rsid w:val="00C639F2"/>
    <w:rsid w:val="00C650A7"/>
    <w:rsid w:val="00CB761A"/>
    <w:rsid w:val="00CE53D6"/>
    <w:rsid w:val="00D367F6"/>
    <w:rsid w:val="00D541E2"/>
    <w:rsid w:val="00D71142"/>
    <w:rsid w:val="00D7322D"/>
    <w:rsid w:val="00D77506"/>
    <w:rsid w:val="00DD41EA"/>
    <w:rsid w:val="00E34E71"/>
    <w:rsid w:val="00E925B2"/>
    <w:rsid w:val="00E97B89"/>
    <w:rsid w:val="00EC6772"/>
    <w:rsid w:val="00EE7AD5"/>
    <w:rsid w:val="00EF77FA"/>
    <w:rsid w:val="00F45A84"/>
    <w:rsid w:val="00F536FE"/>
    <w:rsid w:val="00F64EDB"/>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26</Pages>
  <Words>9192</Words>
  <Characters>57087</Characters>
  <Application>Microsoft Office Word</Application>
  <DocSecurity>0</DocSecurity>
  <Lines>1141</Lines>
  <Paragraphs>613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21</cp:revision>
  <cp:lastPrinted>2026-01-12T07:45:00Z</cp:lastPrinted>
  <dcterms:created xsi:type="dcterms:W3CDTF">2026-02-10T13:52:00Z</dcterms:created>
  <dcterms:modified xsi:type="dcterms:W3CDTF">2026-02-25T20:21:00Z</dcterms:modified>
</cp:coreProperties>
</file>